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91E01">
      <w:pPr>
        <w:widowControl w:val="0"/>
        <w:adjustRightInd w:val="0"/>
        <w:snapToGrid w:val="0"/>
        <w:spacing w:after="200" w:line="440" w:lineRule="exact"/>
        <w:ind w:firstLine="720" w:firstLineChars="200"/>
        <w:jc w:val="center"/>
        <w:rPr>
          <w:ins w:id="0" w:author="秦艽" w:date="2024-11-04T14:32:21Z"/>
          <w:rFonts w:hint="eastAsia" w:ascii="楷体" w:hAnsi="楷体" w:eastAsia="楷体" w:cs="楷体"/>
          <w:color w:val="auto"/>
          <w:sz w:val="24"/>
          <w:szCs w:val="24"/>
          <w:highlight w:val="none"/>
          <w:lang w:eastAsia="zh-CN" w:bidi="en-US"/>
        </w:rPr>
      </w:pPr>
      <w:r>
        <w:rPr>
          <w:rFonts w:hint="eastAsia" w:ascii="楷体" w:hAnsi="楷体" w:eastAsia="楷体" w:cs="楷体"/>
          <w:bCs/>
          <w:color w:val="auto"/>
          <w:kern w:val="44"/>
          <w:sz w:val="36"/>
          <w:szCs w:val="36"/>
          <w:highlight w:val="none"/>
          <w:lang w:val="zh-CN" w:eastAsia="zh-CN"/>
        </w:rPr>
        <w:t>江苏泽宇智能新能源有限公司巨久管业屋面光伏拆卸施工招标</w:t>
      </w:r>
    </w:p>
    <w:p w14:paraId="390EC6A4">
      <w:pPr>
        <w:widowControl w:val="0"/>
        <w:adjustRightInd w:val="0"/>
        <w:snapToGrid w:val="0"/>
        <w:spacing w:after="200" w:line="440" w:lineRule="exact"/>
        <w:ind w:firstLine="480" w:firstLineChars="200"/>
        <w:jc w:val="center"/>
        <w:rPr>
          <w:ins w:id="1" w:author="秦艽" w:date="2024-11-04T14:32:21Z"/>
          <w:rFonts w:hint="eastAsia" w:ascii="楷体" w:hAnsi="楷体" w:eastAsia="楷体" w:cs="楷体"/>
          <w:color w:val="auto"/>
          <w:sz w:val="24"/>
          <w:szCs w:val="24"/>
          <w:highlight w:val="none"/>
          <w:lang w:eastAsia="zh-CN" w:bidi="en-US"/>
        </w:rPr>
      </w:pPr>
    </w:p>
    <w:p w14:paraId="0710FF85">
      <w:pPr>
        <w:widowControl w:val="0"/>
        <w:adjustRightInd w:val="0"/>
        <w:snapToGrid w:val="0"/>
        <w:spacing w:after="200" w:line="440" w:lineRule="exact"/>
        <w:ind w:firstLine="480" w:firstLineChars="200"/>
        <w:jc w:val="center"/>
        <w:rPr>
          <w:ins w:id="2" w:author="秦艽" w:date="2024-11-04T14:32:21Z"/>
          <w:rFonts w:hint="eastAsia" w:ascii="楷体" w:hAnsi="楷体" w:eastAsia="楷体" w:cs="楷体"/>
          <w:color w:val="auto"/>
          <w:sz w:val="24"/>
          <w:szCs w:val="24"/>
          <w:highlight w:val="none"/>
          <w:lang w:eastAsia="zh-CN" w:bidi="en-US"/>
        </w:rPr>
      </w:pPr>
    </w:p>
    <w:p w14:paraId="4512C544">
      <w:pPr>
        <w:widowControl w:val="0"/>
        <w:adjustRightInd w:val="0"/>
        <w:snapToGrid w:val="0"/>
        <w:spacing w:after="200" w:line="440" w:lineRule="exact"/>
        <w:ind w:firstLine="480" w:firstLineChars="200"/>
        <w:jc w:val="center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eastAsia="zh-CN" w:bidi="en-US"/>
        </w:rPr>
      </w:pPr>
    </w:p>
    <w:p w14:paraId="52DAF2FE">
      <w:pPr>
        <w:keepNext w:val="0"/>
        <w:keepLines w:val="0"/>
        <w:widowControl w:val="0"/>
        <w:adjustRightInd w:val="0"/>
        <w:snapToGrid w:val="0"/>
        <w:spacing w:before="163" w:beforeLines="50" w:after="200" w:line="360" w:lineRule="auto"/>
        <w:ind w:firstLine="0" w:firstLineChars="0"/>
        <w:jc w:val="center"/>
        <w:outlineLvl w:val="0"/>
        <w:rPr>
          <w:rFonts w:hint="eastAsia" w:ascii="楷体" w:hAnsi="楷体" w:eastAsia="楷体" w:cs="楷体"/>
          <w:bCs/>
          <w:color w:val="auto"/>
          <w:kern w:val="44"/>
          <w:sz w:val="36"/>
          <w:szCs w:val="36"/>
          <w:highlight w:val="none"/>
          <w:lang w:val="en-US" w:eastAsia="zh-CN" w:bidi="ar-SA"/>
        </w:rPr>
      </w:pPr>
      <w:bookmarkStart w:id="0" w:name="_Toc21717"/>
      <w:bookmarkStart w:id="1" w:name="_Toc1327"/>
      <w:bookmarkStart w:id="2" w:name="_Toc13842"/>
      <w:bookmarkStart w:id="3" w:name="_Toc21644"/>
      <w:bookmarkStart w:id="4" w:name="_Toc9891"/>
      <w:bookmarkStart w:id="5" w:name="_Toc2584"/>
      <w:bookmarkStart w:id="6" w:name="_Toc30638"/>
      <w:bookmarkStart w:id="7" w:name="_Toc6165"/>
      <w:bookmarkStart w:id="8" w:name="_Toc26907"/>
      <w:bookmarkStart w:id="9" w:name="_Toc23293"/>
      <w:r>
        <w:rPr>
          <w:rFonts w:hint="eastAsia" w:ascii="楷体" w:hAnsi="楷体" w:eastAsia="楷体" w:cs="楷体"/>
          <w:bCs/>
          <w:color w:val="auto"/>
          <w:kern w:val="44"/>
          <w:sz w:val="36"/>
          <w:szCs w:val="36"/>
          <w:highlight w:val="none"/>
          <w:lang w:val="en-US" w:eastAsia="zh-CN" w:bidi="ar-SA"/>
        </w:rPr>
        <w:t>投标文件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15EE6388">
      <w:pPr>
        <w:widowControl w:val="0"/>
        <w:adjustRightInd w:val="0"/>
        <w:snapToGrid w:val="0"/>
        <w:spacing w:after="200" w:line="440" w:lineRule="exact"/>
        <w:ind w:firstLine="0" w:firstLineChars="0"/>
        <w:rPr>
          <w:ins w:id="3" w:author="秦艽" w:date="2024-11-04T14:32:17Z"/>
          <w:rFonts w:hint="eastAsia" w:ascii="楷体" w:hAnsi="楷体" w:eastAsia="楷体" w:cs="楷体"/>
          <w:color w:val="auto"/>
          <w:sz w:val="24"/>
          <w:szCs w:val="24"/>
          <w:highlight w:val="none"/>
          <w:lang w:eastAsia="zh-CN" w:bidi="en-US"/>
        </w:rPr>
      </w:pPr>
    </w:p>
    <w:p w14:paraId="5F305A2F">
      <w:pPr>
        <w:widowControl w:val="0"/>
        <w:adjustRightInd w:val="0"/>
        <w:snapToGrid w:val="0"/>
        <w:spacing w:after="200" w:line="440" w:lineRule="exact"/>
        <w:ind w:firstLine="0" w:firstLineChars="0"/>
        <w:rPr>
          <w:ins w:id="4" w:author="秦艽" w:date="2024-11-04T14:32:34Z"/>
          <w:rFonts w:hint="eastAsia" w:ascii="楷体" w:hAnsi="楷体" w:eastAsia="楷体" w:cs="楷体"/>
          <w:color w:val="auto"/>
          <w:sz w:val="24"/>
          <w:szCs w:val="24"/>
          <w:highlight w:val="none"/>
          <w:lang w:eastAsia="zh-CN" w:bidi="en-US"/>
        </w:rPr>
      </w:pPr>
    </w:p>
    <w:p w14:paraId="531DEE13">
      <w:pPr>
        <w:widowControl w:val="0"/>
        <w:adjustRightInd w:val="0"/>
        <w:snapToGrid w:val="0"/>
        <w:spacing w:after="200" w:line="440" w:lineRule="exact"/>
        <w:ind w:firstLine="480" w:firstLineChars="200"/>
        <w:jc w:val="center"/>
        <w:rPr>
          <w:ins w:id="5" w:author="秦艽" w:date="2024-11-04T14:32:34Z"/>
          <w:rFonts w:hint="eastAsia" w:ascii="楷体" w:hAnsi="楷体" w:eastAsia="楷体" w:cs="楷体"/>
          <w:color w:val="auto"/>
          <w:sz w:val="24"/>
          <w:szCs w:val="24"/>
          <w:highlight w:val="none"/>
          <w:lang w:eastAsia="zh-CN" w:bidi="en-US"/>
        </w:rPr>
      </w:pPr>
    </w:p>
    <w:p w14:paraId="4BB9EDD3">
      <w:pPr>
        <w:widowControl w:val="0"/>
        <w:adjustRightInd w:val="0"/>
        <w:snapToGrid w:val="0"/>
        <w:spacing w:after="200" w:line="440" w:lineRule="exact"/>
        <w:ind w:firstLine="0" w:firstLineChars="0"/>
        <w:rPr>
          <w:ins w:id="6" w:author="秦艽" w:date="2024-11-04T14:32:18Z"/>
          <w:rFonts w:hint="eastAsia" w:ascii="楷体" w:hAnsi="楷体" w:eastAsia="楷体" w:cs="楷体"/>
          <w:color w:val="auto"/>
          <w:sz w:val="24"/>
          <w:szCs w:val="24"/>
          <w:highlight w:val="none"/>
          <w:lang w:eastAsia="zh-CN" w:bidi="en-US"/>
        </w:rPr>
      </w:pPr>
    </w:p>
    <w:p w14:paraId="7259944E">
      <w:pPr>
        <w:widowControl w:val="0"/>
        <w:adjustRightInd w:val="0"/>
        <w:snapToGrid w:val="0"/>
        <w:spacing w:after="200" w:line="440" w:lineRule="exact"/>
        <w:ind w:firstLine="480" w:firstLineChars="200"/>
        <w:jc w:val="center"/>
        <w:rPr>
          <w:ins w:id="7" w:author="秦艽" w:date="2024-11-04T14:32:18Z"/>
          <w:rFonts w:hint="eastAsia" w:ascii="楷体" w:hAnsi="楷体" w:eastAsia="楷体" w:cs="楷体"/>
          <w:color w:val="auto"/>
          <w:sz w:val="24"/>
          <w:szCs w:val="24"/>
          <w:highlight w:val="none"/>
          <w:lang w:eastAsia="zh-CN" w:bidi="en-US"/>
        </w:rPr>
      </w:pPr>
    </w:p>
    <w:p w14:paraId="3967B0BA">
      <w:pPr>
        <w:widowControl w:val="0"/>
        <w:adjustRightInd w:val="0"/>
        <w:snapToGrid w:val="0"/>
        <w:spacing w:after="200" w:line="440" w:lineRule="exact"/>
        <w:ind w:firstLine="480" w:firstLineChars="200"/>
        <w:jc w:val="center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eastAsia="zh-CN" w:bidi="en-US"/>
        </w:rPr>
      </w:pPr>
    </w:p>
    <w:p w14:paraId="3E9F3245">
      <w:pPr>
        <w:widowControl w:val="0"/>
        <w:tabs>
          <w:tab w:val="left" w:pos="6942"/>
          <w:tab w:val="left" w:pos="7535"/>
        </w:tabs>
        <w:adjustRightInd w:val="0"/>
        <w:snapToGrid w:val="0"/>
        <w:spacing w:after="200" w:line="480" w:lineRule="auto"/>
        <w:ind w:firstLine="0" w:firstLineChars="0"/>
        <w:jc w:val="center"/>
        <w:rPr>
          <w:rFonts w:hint="eastAsia" w:ascii="楷体" w:hAnsi="楷体" w:eastAsia="楷体" w:cs="楷体"/>
          <w:color w:val="auto"/>
          <w:sz w:val="30"/>
          <w:szCs w:val="30"/>
          <w:highlight w:val="none"/>
          <w:lang w:eastAsia="zh-CN" w:bidi="en-US"/>
        </w:rPr>
      </w:pPr>
      <w:r>
        <w:rPr>
          <w:rFonts w:hint="eastAsia" w:ascii="楷体" w:hAnsi="楷体" w:eastAsia="楷体" w:cs="楷体"/>
          <w:color w:val="auto"/>
          <w:sz w:val="30"/>
          <w:szCs w:val="30"/>
          <w:highlight w:val="none"/>
          <w:lang w:eastAsia="zh-CN" w:bidi="en-US"/>
        </w:rPr>
        <w:t>投标人：</w:t>
      </w:r>
      <w:r>
        <w:rPr>
          <w:rFonts w:hint="eastAsia" w:ascii="楷体" w:hAnsi="楷体" w:eastAsia="楷体" w:cs="楷体"/>
          <w:color w:val="auto"/>
          <w:sz w:val="30"/>
          <w:szCs w:val="30"/>
          <w:highlight w:val="none"/>
          <w:u w:val="single"/>
          <w:lang w:val="en-US" w:eastAsia="zh-CN" w:bidi="en-US"/>
        </w:rPr>
        <w:t xml:space="preserve">                                  </w:t>
      </w:r>
      <w:r>
        <w:rPr>
          <w:rFonts w:hint="eastAsia" w:ascii="楷体" w:hAnsi="楷体" w:eastAsia="楷体" w:cs="楷体"/>
          <w:color w:val="auto"/>
          <w:sz w:val="30"/>
          <w:szCs w:val="30"/>
          <w:highlight w:val="none"/>
          <w:lang w:eastAsia="zh-CN" w:bidi="en-US"/>
        </w:rPr>
        <w:t>(盖单位章)</w:t>
      </w:r>
    </w:p>
    <w:p w14:paraId="1336B78C">
      <w:pPr>
        <w:widowControl w:val="0"/>
        <w:tabs>
          <w:tab w:val="left" w:pos="6942"/>
          <w:tab w:val="left" w:pos="7535"/>
        </w:tabs>
        <w:adjustRightInd w:val="0"/>
        <w:snapToGrid w:val="0"/>
        <w:spacing w:after="200" w:line="480" w:lineRule="auto"/>
        <w:ind w:firstLine="0" w:firstLineChars="0"/>
        <w:jc w:val="center"/>
        <w:rPr>
          <w:rFonts w:hint="eastAsia" w:ascii="楷体" w:hAnsi="楷体" w:eastAsia="楷体" w:cs="楷体"/>
          <w:color w:val="auto"/>
          <w:sz w:val="30"/>
          <w:szCs w:val="30"/>
          <w:highlight w:val="none"/>
          <w:lang w:eastAsia="zh-CN" w:bidi="en-US"/>
        </w:rPr>
      </w:pPr>
      <w:r>
        <w:rPr>
          <w:rFonts w:hint="eastAsia" w:ascii="楷体" w:hAnsi="楷体" w:eastAsia="楷体" w:cs="楷体"/>
          <w:color w:val="auto"/>
          <w:sz w:val="30"/>
          <w:szCs w:val="30"/>
          <w:highlight w:val="none"/>
          <w:lang w:eastAsia="zh-CN" w:bidi="en-US"/>
        </w:rPr>
        <w:t>法定代表人(单位负责人)或其委托代理人：</w:t>
      </w:r>
      <w:r>
        <w:rPr>
          <w:rFonts w:hint="eastAsia" w:ascii="楷体" w:hAnsi="楷体" w:eastAsia="楷体" w:cs="楷体"/>
          <w:color w:val="auto"/>
          <w:sz w:val="30"/>
          <w:szCs w:val="30"/>
          <w:highlight w:val="none"/>
          <w:u w:val="single"/>
          <w:lang w:eastAsia="zh-CN" w:bidi="en-US"/>
        </w:rPr>
        <w:tab/>
      </w:r>
      <w:r>
        <w:rPr>
          <w:rFonts w:hint="eastAsia" w:ascii="楷体" w:hAnsi="楷体" w:eastAsia="楷体" w:cs="楷体"/>
          <w:color w:val="auto"/>
          <w:spacing w:val="-1"/>
          <w:sz w:val="30"/>
          <w:szCs w:val="30"/>
          <w:highlight w:val="none"/>
          <w:lang w:eastAsia="zh-CN" w:bidi="en-US"/>
        </w:rPr>
        <w:t>(签字)</w:t>
      </w:r>
    </w:p>
    <w:p w14:paraId="63418B7E">
      <w:pPr>
        <w:widowControl w:val="0"/>
        <w:tabs>
          <w:tab w:val="left" w:pos="3611"/>
          <w:tab w:val="left" w:pos="4626"/>
          <w:tab w:val="left" w:pos="5642"/>
        </w:tabs>
        <w:adjustRightInd w:val="0"/>
        <w:snapToGrid w:val="0"/>
        <w:spacing w:after="200" w:line="480" w:lineRule="auto"/>
        <w:ind w:firstLine="0" w:firstLineChars="0"/>
        <w:jc w:val="center"/>
        <w:rPr>
          <w:rFonts w:hint="eastAsia" w:ascii="楷体" w:hAnsi="楷体" w:eastAsia="楷体" w:cs="楷体"/>
          <w:color w:val="auto"/>
          <w:sz w:val="30"/>
          <w:szCs w:val="30"/>
          <w:highlight w:val="none"/>
          <w:lang w:eastAsia="zh-CN" w:bidi="en-US"/>
        </w:rPr>
      </w:pPr>
      <w:r>
        <w:rPr>
          <w:rFonts w:hint="eastAsia" w:ascii="楷体" w:hAnsi="楷体" w:eastAsia="楷体" w:cs="楷体"/>
          <w:color w:val="auto"/>
          <w:sz w:val="30"/>
          <w:szCs w:val="30"/>
          <w:highlight w:val="none"/>
          <w:lang w:eastAsia="zh-CN" w:bidi="en-US"/>
        </w:rPr>
        <w:t>年  月  日</w:t>
      </w:r>
    </w:p>
    <w:p w14:paraId="74116F65">
      <w:pPr>
        <w:widowControl w:val="0"/>
        <w:tabs>
          <w:tab w:val="left" w:pos="3611"/>
          <w:tab w:val="left" w:pos="4626"/>
          <w:tab w:val="left" w:pos="5642"/>
        </w:tabs>
        <w:adjustRightInd w:val="0"/>
        <w:snapToGrid w:val="0"/>
        <w:spacing w:after="200" w:line="480" w:lineRule="auto"/>
        <w:ind w:firstLine="0" w:firstLineChars="0"/>
        <w:jc w:val="center"/>
        <w:rPr>
          <w:ins w:id="8" w:author="小小春" w:date="2025-01-15T13:43:56Z"/>
          <w:rFonts w:hint="eastAsia" w:ascii="楷体" w:hAnsi="楷体" w:eastAsia="楷体" w:cs="楷体"/>
          <w:color w:val="auto"/>
          <w:sz w:val="30"/>
          <w:szCs w:val="30"/>
          <w:highlight w:val="none"/>
          <w:lang w:eastAsia="zh-CN" w:bidi="en-US"/>
        </w:rPr>
      </w:pPr>
    </w:p>
    <w:p w14:paraId="08A3032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center"/>
        <w:textAlignment w:val="auto"/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  <w:shd w:val="clear" w:color="auto" w:fill="auto"/>
          <w:lang w:val="en-US" w:eastAsia="zh-CN"/>
        </w:rPr>
      </w:pPr>
    </w:p>
    <w:p w14:paraId="347E03C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center"/>
        <w:textAlignment w:val="auto"/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  <w:shd w:val="clear" w:color="auto" w:fill="auto"/>
          <w:lang w:val="en-US" w:eastAsia="zh-CN"/>
        </w:rPr>
      </w:pPr>
    </w:p>
    <w:p w14:paraId="7010FE5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center"/>
        <w:textAlignment w:val="auto"/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  <w:shd w:val="clear" w:color="auto" w:fill="auto"/>
          <w:lang w:val="en-US" w:eastAsia="zh-CN"/>
        </w:rPr>
      </w:pPr>
    </w:p>
    <w:p w14:paraId="71A3612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center"/>
        <w:textAlignment w:val="auto"/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  <w:shd w:val="clear" w:color="auto" w:fill="auto"/>
          <w:lang w:val="en-US" w:eastAsia="zh-CN"/>
        </w:rPr>
      </w:pPr>
    </w:p>
    <w:p w14:paraId="77B1208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center"/>
        <w:textAlignment w:val="auto"/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  <w:shd w:val="clear" w:color="auto" w:fill="auto"/>
          <w:lang w:val="en-US" w:eastAsia="zh-CN"/>
        </w:rPr>
      </w:pPr>
    </w:p>
    <w:p w14:paraId="0FB9CFD9">
      <w:pPr>
        <w:jc w:val="left"/>
        <w:rPr>
          <w:rFonts w:hint="eastAsia" w:ascii="楷体" w:hAnsi="楷体" w:eastAsia="楷体" w:cs="楷体"/>
          <w:bCs/>
          <w:color w:val="auto"/>
          <w:kern w:val="44"/>
          <w:sz w:val="36"/>
          <w:szCs w:val="36"/>
          <w:lang w:val="en-US" w:eastAsia="zh-CN" w:bidi="ar-SA"/>
        </w:rPr>
      </w:pPr>
      <w:r>
        <w:rPr>
          <w:rFonts w:hint="eastAsia" w:ascii="楷体" w:hAnsi="楷体" w:eastAsia="楷体" w:cs="楷体"/>
          <w:bCs/>
          <w:color w:val="auto"/>
          <w:kern w:val="44"/>
          <w:sz w:val="36"/>
          <w:szCs w:val="36"/>
          <w:lang w:val="en-US" w:eastAsia="zh-CN" w:bidi="ar-SA"/>
        </w:rPr>
        <w:t>投标文件格式</w:t>
      </w:r>
    </w:p>
    <w:p w14:paraId="2DF09F57">
      <w:pPr>
        <w:pStyle w:val="4"/>
        <w:ind w:left="0" w:leftChars="0" w:firstLine="0" w:firstLineChars="0"/>
        <w:jc w:val="both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一、商务部分</w:t>
      </w:r>
    </w:p>
    <w:p w14:paraId="1F38C8CD">
      <w:pPr>
        <w:jc w:val="center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表一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公司）近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四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年业绩表</w:t>
      </w:r>
    </w:p>
    <w:tbl>
      <w:tblPr>
        <w:tblStyle w:val="8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308"/>
        <w:gridCol w:w="1668"/>
        <w:gridCol w:w="1773"/>
        <w:gridCol w:w="1421"/>
        <w:gridCol w:w="1421"/>
      </w:tblGrid>
      <w:tr w14:paraId="3BB0F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967D7C6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130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271CA7E0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工程名称</w:t>
            </w:r>
          </w:p>
        </w:tc>
        <w:tc>
          <w:tcPr>
            <w:tcW w:w="16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49F0DF95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项目容量</w:t>
            </w:r>
          </w:p>
        </w:tc>
        <w:tc>
          <w:tcPr>
            <w:tcW w:w="17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698987B0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主要工作内容</w:t>
            </w:r>
          </w:p>
        </w:tc>
        <w:tc>
          <w:tcPr>
            <w:tcW w:w="142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5B731728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奖惩情况</w:t>
            </w:r>
          </w:p>
        </w:tc>
        <w:tc>
          <w:tcPr>
            <w:tcW w:w="142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184D6430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证明文件</w:t>
            </w:r>
          </w:p>
        </w:tc>
      </w:tr>
      <w:tr w14:paraId="109A91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72095C1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1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5918E998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03CAF0C6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32164E38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79B47C11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3A811453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31ACC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93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C1969AC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···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27359AF8">
            <w:pP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4A3E772B">
            <w:pP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55402A55">
            <w:pP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33F8D392">
            <w:pP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5CFBDC7C">
            <w:pP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5E0C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F80DF8D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n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68AD3B8E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303B089C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0B701FEC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3D6BB07D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 w14:paraId="022EFF71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0388DC6E">
      <w:pPr>
        <w:spacing w:line="480" w:lineRule="auto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备注：需提供合同原件、竣工验收合格证书及质量保修证书等证明文件。</w:t>
      </w:r>
    </w:p>
    <w:p w14:paraId="4067EFE8">
      <w:pPr>
        <w:jc w:val="center"/>
        <w:rPr>
          <w:ins w:id="9" w:author="汤勇" w:date="2024-11-03T18:56:02Z"/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59E93C7">
      <w:pPr>
        <w:jc w:val="center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表二 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公司）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拟安排施工现场负责人信息</w:t>
      </w:r>
    </w:p>
    <w:tbl>
      <w:tblPr>
        <w:tblStyle w:val="8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357"/>
        <w:gridCol w:w="2385"/>
        <w:gridCol w:w="938"/>
        <w:gridCol w:w="3655"/>
      </w:tblGrid>
      <w:tr w14:paraId="19A3F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7" w:type="dxa"/>
            <w:noWrap w:val="0"/>
            <w:vAlign w:val="center"/>
          </w:tcPr>
          <w:p w14:paraId="232378A4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  <w:t>姓  名</w:t>
            </w:r>
          </w:p>
        </w:tc>
        <w:tc>
          <w:tcPr>
            <w:tcW w:w="2742" w:type="dxa"/>
            <w:gridSpan w:val="2"/>
            <w:noWrap w:val="0"/>
            <w:vAlign w:val="center"/>
          </w:tcPr>
          <w:p w14:paraId="1DF60CD4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  <w:tc>
          <w:tcPr>
            <w:tcW w:w="938" w:type="dxa"/>
            <w:noWrap w:val="0"/>
            <w:vAlign w:val="center"/>
          </w:tcPr>
          <w:p w14:paraId="4CCA8315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  <w:t>年 龄</w:t>
            </w:r>
          </w:p>
        </w:tc>
        <w:tc>
          <w:tcPr>
            <w:tcW w:w="3655" w:type="dxa"/>
            <w:noWrap w:val="0"/>
            <w:vAlign w:val="center"/>
          </w:tcPr>
          <w:p w14:paraId="697B23F2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</w:tr>
      <w:tr w14:paraId="58704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7" w:type="dxa"/>
            <w:noWrap w:val="0"/>
            <w:vAlign w:val="center"/>
          </w:tcPr>
          <w:p w14:paraId="2572528E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  <w:t>职  称</w:t>
            </w:r>
          </w:p>
        </w:tc>
        <w:tc>
          <w:tcPr>
            <w:tcW w:w="2742" w:type="dxa"/>
            <w:gridSpan w:val="2"/>
            <w:noWrap w:val="0"/>
            <w:vAlign w:val="center"/>
          </w:tcPr>
          <w:p w14:paraId="4B5AC4CF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  <w:tc>
          <w:tcPr>
            <w:tcW w:w="938" w:type="dxa"/>
            <w:noWrap w:val="0"/>
            <w:vAlign w:val="center"/>
          </w:tcPr>
          <w:p w14:paraId="55974D47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val="en-US" w:eastAsia="zh-CN" w:bidi="ar-SA"/>
              </w:rPr>
              <w:t>身份证号码</w:t>
            </w:r>
          </w:p>
        </w:tc>
        <w:tc>
          <w:tcPr>
            <w:tcW w:w="3655" w:type="dxa"/>
            <w:noWrap w:val="0"/>
            <w:vAlign w:val="center"/>
          </w:tcPr>
          <w:p w14:paraId="1FBB90B4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</w:tr>
      <w:tr w14:paraId="11EB0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5"/>
            <w:noWrap w:val="0"/>
            <w:vAlign w:val="center"/>
          </w:tcPr>
          <w:p w14:paraId="278411F2">
            <w:pPr>
              <w:widowControl w:val="0"/>
              <w:adjustRightInd/>
              <w:snapToGrid/>
              <w:ind w:firstLine="0" w:firstLineChars="0"/>
              <w:jc w:val="both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  <w:t>主要工作经历：</w:t>
            </w:r>
          </w:p>
        </w:tc>
      </w:tr>
      <w:tr w14:paraId="133C7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4" w:type="dxa"/>
            <w:gridSpan w:val="2"/>
            <w:noWrap w:val="0"/>
            <w:vAlign w:val="center"/>
          </w:tcPr>
          <w:p w14:paraId="53DBE41B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  <w:t>时  间</w:t>
            </w:r>
          </w:p>
        </w:tc>
        <w:tc>
          <w:tcPr>
            <w:tcW w:w="6978" w:type="dxa"/>
            <w:gridSpan w:val="3"/>
            <w:noWrap w:val="0"/>
            <w:vAlign w:val="center"/>
          </w:tcPr>
          <w:p w14:paraId="29E58EFA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  <w:t>参加过的类似项目</w:t>
            </w:r>
          </w:p>
        </w:tc>
      </w:tr>
      <w:tr w14:paraId="33442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4" w:type="dxa"/>
            <w:gridSpan w:val="2"/>
            <w:noWrap w:val="0"/>
            <w:vAlign w:val="top"/>
          </w:tcPr>
          <w:p w14:paraId="384DA0B2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  <w:tc>
          <w:tcPr>
            <w:tcW w:w="6978" w:type="dxa"/>
            <w:gridSpan w:val="3"/>
            <w:noWrap w:val="0"/>
            <w:vAlign w:val="top"/>
          </w:tcPr>
          <w:p w14:paraId="04CF487C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</w:tr>
      <w:tr w14:paraId="4DADB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4" w:type="dxa"/>
            <w:gridSpan w:val="2"/>
            <w:noWrap w:val="0"/>
            <w:vAlign w:val="top"/>
          </w:tcPr>
          <w:p w14:paraId="29ADB08E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  <w:tc>
          <w:tcPr>
            <w:tcW w:w="6978" w:type="dxa"/>
            <w:gridSpan w:val="3"/>
            <w:noWrap w:val="0"/>
            <w:vAlign w:val="top"/>
          </w:tcPr>
          <w:p w14:paraId="5D5ABBE6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</w:tr>
      <w:tr w14:paraId="1C967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4" w:type="dxa"/>
            <w:gridSpan w:val="2"/>
            <w:noWrap w:val="0"/>
            <w:vAlign w:val="top"/>
          </w:tcPr>
          <w:p w14:paraId="5B413BB1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  <w:tc>
          <w:tcPr>
            <w:tcW w:w="6978" w:type="dxa"/>
            <w:gridSpan w:val="3"/>
            <w:noWrap w:val="0"/>
            <w:vAlign w:val="top"/>
          </w:tcPr>
          <w:p w14:paraId="406938C3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</w:tr>
      <w:tr w14:paraId="3AC9B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4" w:type="dxa"/>
            <w:gridSpan w:val="2"/>
            <w:noWrap w:val="0"/>
            <w:vAlign w:val="center"/>
          </w:tcPr>
          <w:p w14:paraId="3DCB3C72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  <w:tc>
          <w:tcPr>
            <w:tcW w:w="6978" w:type="dxa"/>
            <w:gridSpan w:val="3"/>
            <w:noWrap w:val="0"/>
            <w:vAlign w:val="center"/>
          </w:tcPr>
          <w:p w14:paraId="154B2395">
            <w:pPr>
              <w:widowControl w:val="0"/>
              <w:adjustRightInd/>
              <w:snapToGrid/>
              <w:ind w:firstLine="0" w:firstLineChars="0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 w:bidi="ar-SA"/>
              </w:rPr>
            </w:pPr>
          </w:p>
        </w:tc>
      </w:tr>
    </w:tbl>
    <w:p w14:paraId="4A6B2FE5">
      <w:pPr>
        <w:jc w:val="center"/>
        <w:rPr>
          <w:ins w:id="10" w:author="汤勇" w:date="2024-11-03T18:55:45Z"/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95F152B">
      <w:pPr>
        <w:jc w:val="center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表三 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公司）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拟安排作业人员名单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924"/>
        <w:gridCol w:w="1188"/>
        <w:gridCol w:w="1872"/>
        <w:gridCol w:w="1316"/>
        <w:gridCol w:w="1215"/>
        <w:gridCol w:w="1215"/>
      </w:tblGrid>
      <w:tr w14:paraId="064F0A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A7D137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92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A88F441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姓名</w:t>
            </w:r>
          </w:p>
        </w:tc>
        <w:tc>
          <w:tcPr>
            <w:tcW w:w="118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DA8E3CD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工种</w:t>
            </w:r>
          </w:p>
        </w:tc>
        <w:tc>
          <w:tcPr>
            <w:tcW w:w="18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E15DC0C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证书名称</w:t>
            </w:r>
          </w:p>
        </w:tc>
        <w:tc>
          <w:tcPr>
            <w:tcW w:w="131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79AD65E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专业</w:t>
            </w: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E6C3C5B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证号</w:t>
            </w: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13022B6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意外险投保情况</w:t>
            </w:r>
          </w:p>
        </w:tc>
      </w:tr>
      <w:tr w14:paraId="7F6DB6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A694075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3228F730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56FF2787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279E8658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2DB0DF39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56AB5E8D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084DCFD8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AFE9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557730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···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67336EE6">
            <w:pP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2A84BDBF">
            <w:pP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6EA30A83">
            <w:pP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5324A62C">
            <w:pP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61FCCB9E">
            <w:pP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4A566849">
            <w:pP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9A5B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B1C1B3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  <w:t>n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0197CFFB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25652FE2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4826731B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7879978C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399F2DDA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14:paraId="01B3ABD1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2E2F259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center"/>
        <w:textAlignment w:val="auto"/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  <w:shd w:val="clear" w:color="auto" w:fill="auto"/>
          <w:lang w:val="en-US" w:eastAsia="zh-CN"/>
        </w:rPr>
      </w:pPr>
    </w:p>
    <w:p w14:paraId="3B4696A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center"/>
        <w:textAlignment w:val="auto"/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  <w:shd w:val="clear" w:color="auto" w:fill="auto"/>
          <w:lang w:val="en-US" w:eastAsia="zh-CN"/>
        </w:rPr>
      </w:pPr>
    </w:p>
    <w:p w14:paraId="43412F3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center"/>
        <w:textAlignment w:val="auto"/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  <w:shd w:val="clear" w:color="auto" w:fill="auto"/>
          <w:lang w:val="en-US" w:eastAsia="zh-CN"/>
        </w:rPr>
      </w:pPr>
    </w:p>
    <w:p w14:paraId="3E057C6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center"/>
        <w:textAlignment w:val="auto"/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  <w:shd w:val="clear" w:color="auto" w:fill="auto"/>
          <w:lang w:val="en-US" w:eastAsia="zh-CN"/>
        </w:rPr>
      </w:pPr>
    </w:p>
    <w:p w14:paraId="7F19364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center"/>
        <w:textAlignment w:val="auto"/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  <w:shd w:val="clear" w:color="auto" w:fill="auto"/>
          <w:lang w:val="en-US" w:eastAsia="zh-CN"/>
        </w:rPr>
      </w:pPr>
    </w:p>
    <w:p w14:paraId="614EF2C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center"/>
        <w:textAlignment w:val="auto"/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  <w:shd w:val="clear" w:color="auto" w:fill="auto"/>
          <w:lang w:val="en-US" w:eastAsia="zh-CN"/>
        </w:rPr>
      </w:pPr>
    </w:p>
    <w:p w14:paraId="5CEEEC18">
      <w:pPr>
        <w:pStyle w:val="4"/>
        <w:numPr>
          <w:ilvl w:val="-1"/>
          <w:numId w:val="0"/>
        </w:numPr>
        <w:ind w:left="0"/>
        <w:jc w:val="both"/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  <w:shd w:val="clear" w:color="auto" w:fill="auto"/>
          <w:lang w:val="en-US" w:eastAsia="zh-CN"/>
        </w:rPr>
      </w:pPr>
      <w:ins w:id="11" w:author="秦艽" w:date="2024-11-03T18:05:24Z">
        <w:r>
          <w:rPr>
            <w:rFonts w:hint="eastAsia" w:ascii="楷体" w:hAnsi="楷体" w:eastAsia="楷体" w:cs="楷体"/>
            <w:b/>
            <w:bCs/>
            <w:color w:val="auto"/>
            <w:sz w:val="28"/>
            <w:szCs w:val="28"/>
            <w:highlight w:val="none"/>
            <w:u w:val="none"/>
            <w:shd w:val="clear" w:color="auto" w:fill="auto"/>
            <w:lang w:val="en-US" w:eastAsia="zh-CN"/>
          </w:rPr>
          <w:t>二</w:t>
        </w:r>
      </w:ins>
      <w:ins w:id="12" w:author="秦艽" w:date="2024-11-03T18:05:25Z">
        <w:r>
          <w:rPr>
            <w:rFonts w:hint="eastAsia" w:ascii="楷体" w:hAnsi="楷体" w:eastAsia="楷体" w:cs="楷体"/>
            <w:b/>
            <w:bCs/>
            <w:color w:val="auto"/>
            <w:sz w:val="28"/>
            <w:szCs w:val="28"/>
            <w:highlight w:val="none"/>
            <w:u w:val="none"/>
            <w:shd w:val="clear" w:color="auto" w:fill="auto"/>
            <w:lang w:val="en-US" w:eastAsia="zh-CN"/>
          </w:rPr>
          <w:t>、</w:t>
        </w:r>
      </w:ins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highlight w:val="none"/>
          <w:u w:val="none"/>
          <w:shd w:val="clear" w:color="auto" w:fill="auto"/>
          <w:lang w:val="en-US" w:eastAsia="zh-CN"/>
        </w:rPr>
        <w:t>投标</w:t>
      </w:r>
      <w:ins w:id="13" w:author="小小春" w:date="2025-01-15T14:46:56Z">
        <w:r>
          <w:rPr>
            <w:rFonts w:hint="eastAsia" w:ascii="楷体" w:hAnsi="楷体" w:eastAsia="楷体" w:cs="楷体"/>
            <w:b/>
            <w:bCs/>
            <w:color w:val="auto"/>
            <w:sz w:val="28"/>
            <w:szCs w:val="28"/>
            <w:highlight w:val="none"/>
            <w:u w:val="none"/>
            <w:shd w:val="clear" w:color="auto" w:fill="auto"/>
            <w:lang w:val="en-US" w:eastAsia="zh-CN"/>
          </w:rPr>
          <w:t>报价</w:t>
        </w:r>
      </w:ins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highlight w:val="none"/>
          <w:u w:val="none"/>
          <w:shd w:val="clear" w:color="auto" w:fill="auto"/>
          <w:lang w:val="en-US" w:eastAsia="zh-CN"/>
        </w:rPr>
        <w:t>表</w:t>
      </w:r>
    </w:p>
    <w:p w14:paraId="2C1B7C6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center"/>
        <w:textAlignment w:val="auto"/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  <w:shd w:val="clear" w:color="auto" w:fill="auto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  <w:shd w:val="clear" w:color="auto" w:fill="auto"/>
          <w:lang w:val="en-US" w:eastAsia="zh-CN"/>
        </w:rPr>
        <w:t>工程量清单</w:t>
      </w:r>
    </w:p>
    <w:p w14:paraId="5AEC2995">
      <w:pPr>
        <w:pStyle w:val="3"/>
        <w:jc w:val="right"/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highlight w:val="none"/>
          <w:shd w:val="clear" w:color="auto" w:fill="auto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highlight w:val="none"/>
          <w:shd w:val="clear" w:color="auto" w:fill="auto"/>
          <w:lang w:eastAsia="zh-CN"/>
        </w:rPr>
        <w:t>单位：元</w:t>
      </w:r>
    </w:p>
    <w:tbl>
      <w:tblPr>
        <w:tblStyle w:val="9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258"/>
        <w:gridCol w:w="2275"/>
        <w:gridCol w:w="659"/>
        <w:gridCol w:w="616"/>
        <w:gridCol w:w="1067"/>
        <w:gridCol w:w="1008"/>
        <w:gridCol w:w="1504"/>
      </w:tblGrid>
      <w:tr w14:paraId="026C6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38" w:type="dxa"/>
            <w:vAlign w:val="center"/>
          </w:tcPr>
          <w:p w14:paraId="24F99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58" w:type="dxa"/>
            <w:vAlign w:val="center"/>
          </w:tcPr>
          <w:p w14:paraId="01AE1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275" w:type="dxa"/>
            <w:vAlign w:val="center"/>
          </w:tcPr>
          <w:p w14:paraId="06046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659" w:type="dxa"/>
            <w:vAlign w:val="center"/>
          </w:tcPr>
          <w:p w14:paraId="3BC87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616" w:type="dxa"/>
            <w:vAlign w:val="center"/>
          </w:tcPr>
          <w:p w14:paraId="66857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1067" w:type="dxa"/>
            <w:vAlign w:val="center"/>
          </w:tcPr>
          <w:p w14:paraId="5DBF2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008" w:type="dxa"/>
            <w:vAlign w:val="center"/>
          </w:tcPr>
          <w:p w14:paraId="3D870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合价</w:t>
            </w:r>
          </w:p>
        </w:tc>
        <w:tc>
          <w:tcPr>
            <w:tcW w:w="1504" w:type="dxa"/>
            <w:vAlign w:val="center"/>
          </w:tcPr>
          <w:p w14:paraId="1E7D0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15725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638" w:type="dxa"/>
            <w:vAlign w:val="center"/>
          </w:tcPr>
          <w:p w14:paraId="0449B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58" w:type="dxa"/>
            <w:vAlign w:val="center"/>
          </w:tcPr>
          <w:p w14:paraId="734FE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逆变器N01,N02,N03,N04,N05</w:t>
            </w:r>
          </w:p>
        </w:tc>
        <w:tc>
          <w:tcPr>
            <w:tcW w:w="2275" w:type="dxa"/>
            <w:vAlign w:val="center"/>
          </w:tcPr>
          <w:p w14:paraId="37C65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逆变器拆除，禁止损坏设备</w:t>
            </w:r>
          </w:p>
        </w:tc>
        <w:tc>
          <w:tcPr>
            <w:tcW w:w="659" w:type="dxa"/>
            <w:vAlign w:val="center"/>
          </w:tcPr>
          <w:p w14:paraId="149DD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16" w:type="dxa"/>
            <w:vAlign w:val="center"/>
          </w:tcPr>
          <w:p w14:paraId="36FE3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67" w:type="dxa"/>
            <w:vAlign w:val="center"/>
          </w:tcPr>
          <w:p w14:paraId="275B2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08" w:type="dxa"/>
            <w:vAlign w:val="center"/>
          </w:tcPr>
          <w:p w14:paraId="31B83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04" w:type="dxa"/>
            <w:vAlign w:val="center"/>
          </w:tcPr>
          <w:p w14:paraId="7C926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物资拆卸，打包，装卸、运输。</w:t>
            </w:r>
          </w:p>
        </w:tc>
      </w:tr>
      <w:tr w14:paraId="4E00C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638" w:type="dxa"/>
            <w:vAlign w:val="center"/>
          </w:tcPr>
          <w:p w14:paraId="0CC39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58" w:type="dxa"/>
            <w:vAlign w:val="center"/>
          </w:tcPr>
          <w:p w14:paraId="55A49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光伏支架</w:t>
            </w:r>
          </w:p>
        </w:tc>
        <w:tc>
          <w:tcPr>
            <w:tcW w:w="2275" w:type="dxa"/>
            <w:vAlign w:val="center"/>
          </w:tcPr>
          <w:p w14:paraId="26275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拆卸组件对应的支架</w:t>
            </w:r>
          </w:p>
        </w:tc>
        <w:tc>
          <w:tcPr>
            <w:tcW w:w="659" w:type="dxa"/>
            <w:vAlign w:val="center"/>
          </w:tcPr>
          <w:p w14:paraId="48AEE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16" w:type="dxa"/>
            <w:vAlign w:val="center"/>
          </w:tcPr>
          <w:p w14:paraId="2B507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7" w:type="dxa"/>
            <w:vAlign w:val="center"/>
          </w:tcPr>
          <w:p w14:paraId="5A48F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08" w:type="dxa"/>
            <w:vAlign w:val="center"/>
          </w:tcPr>
          <w:p w14:paraId="21C6D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04" w:type="dxa"/>
            <w:vAlign w:val="center"/>
          </w:tcPr>
          <w:p w14:paraId="3552C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物资拆卸，打包，装卸、运输。</w:t>
            </w:r>
          </w:p>
        </w:tc>
      </w:tr>
      <w:tr w14:paraId="745F3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638" w:type="dxa"/>
            <w:vAlign w:val="center"/>
          </w:tcPr>
          <w:p w14:paraId="7407A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58" w:type="dxa"/>
            <w:vAlign w:val="center"/>
          </w:tcPr>
          <w:p w14:paraId="74748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2275" w:type="dxa"/>
            <w:vAlign w:val="center"/>
          </w:tcPr>
          <w:p w14:paraId="4CB20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拆除逆变器N01-N05相对应的组件，禁止损坏设备</w:t>
            </w:r>
          </w:p>
        </w:tc>
        <w:tc>
          <w:tcPr>
            <w:tcW w:w="659" w:type="dxa"/>
            <w:vAlign w:val="center"/>
          </w:tcPr>
          <w:p w14:paraId="0B79A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616" w:type="dxa"/>
            <w:vAlign w:val="center"/>
          </w:tcPr>
          <w:p w14:paraId="472FC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1067" w:type="dxa"/>
            <w:vAlign w:val="center"/>
          </w:tcPr>
          <w:p w14:paraId="29DBB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08" w:type="dxa"/>
            <w:vAlign w:val="center"/>
          </w:tcPr>
          <w:p w14:paraId="1AEE6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04" w:type="dxa"/>
            <w:vAlign w:val="center"/>
          </w:tcPr>
          <w:p w14:paraId="121A4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物资拆卸，打包，装卸、运输。</w:t>
            </w:r>
          </w:p>
        </w:tc>
      </w:tr>
      <w:tr w14:paraId="5F108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  <w:jc w:val="center"/>
        </w:trPr>
        <w:tc>
          <w:tcPr>
            <w:tcW w:w="638" w:type="dxa"/>
            <w:vAlign w:val="center"/>
          </w:tcPr>
          <w:p w14:paraId="2CD60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58" w:type="dxa"/>
            <w:vAlign w:val="center"/>
          </w:tcPr>
          <w:p w14:paraId="4CF85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直流线缆</w:t>
            </w:r>
          </w:p>
        </w:tc>
        <w:tc>
          <w:tcPr>
            <w:tcW w:w="2275" w:type="dxa"/>
            <w:vAlign w:val="center"/>
          </w:tcPr>
          <w:p w14:paraId="6BBDF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拆卸组件对应的直流线缆，共34串，总长约4000m。实际情况以现场为准。</w:t>
            </w:r>
          </w:p>
        </w:tc>
        <w:tc>
          <w:tcPr>
            <w:tcW w:w="659" w:type="dxa"/>
            <w:vAlign w:val="center"/>
          </w:tcPr>
          <w:p w14:paraId="63137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16" w:type="dxa"/>
            <w:vAlign w:val="center"/>
          </w:tcPr>
          <w:p w14:paraId="467D3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7" w:type="dxa"/>
            <w:vAlign w:val="center"/>
          </w:tcPr>
          <w:p w14:paraId="1AA95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08" w:type="dxa"/>
            <w:vAlign w:val="center"/>
          </w:tcPr>
          <w:p w14:paraId="3E269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04" w:type="dxa"/>
            <w:vAlign w:val="center"/>
          </w:tcPr>
          <w:p w14:paraId="0A433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物资拆卸，打包，装卸、运输。</w:t>
            </w:r>
          </w:p>
        </w:tc>
      </w:tr>
      <w:tr w14:paraId="7A109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  <w:jc w:val="center"/>
        </w:trPr>
        <w:tc>
          <w:tcPr>
            <w:tcW w:w="638" w:type="dxa"/>
            <w:vAlign w:val="center"/>
          </w:tcPr>
          <w:p w14:paraId="11D77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58" w:type="dxa"/>
            <w:vAlign w:val="center"/>
          </w:tcPr>
          <w:p w14:paraId="08816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交流线缆</w:t>
            </w:r>
          </w:p>
        </w:tc>
        <w:tc>
          <w:tcPr>
            <w:tcW w:w="2275" w:type="dxa"/>
            <w:vAlign w:val="center"/>
          </w:tcPr>
          <w:p w14:paraId="75DBF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拆卸组件对应的交流线缆，5根3*35+1*16的电缆合计约40m，两根3*95+1*50电缆合计约150m。实际情况以现场为准。</w:t>
            </w:r>
          </w:p>
        </w:tc>
        <w:tc>
          <w:tcPr>
            <w:tcW w:w="659" w:type="dxa"/>
            <w:vAlign w:val="center"/>
          </w:tcPr>
          <w:p w14:paraId="13822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16" w:type="dxa"/>
            <w:vAlign w:val="center"/>
          </w:tcPr>
          <w:p w14:paraId="367DF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7" w:type="dxa"/>
            <w:vAlign w:val="center"/>
          </w:tcPr>
          <w:p w14:paraId="150EF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08" w:type="dxa"/>
            <w:vAlign w:val="center"/>
          </w:tcPr>
          <w:p w14:paraId="51EF4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04" w:type="dxa"/>
            <w:vAlign w:val="center"/>
          </w:tcPr>
          <w:p w14:paraId="12E9B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物资拆卸，打包，装卸、运输。</w:t>
            </w:r>
          </w:p>
        </w:tc>
      </w:tr>
      <w:tr w14:paraId="73654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638" w:type="dxa"/>
            <w:vAlign w:val="center"/>
          </w:tcPr>
          <w:p w14:paraId="704CF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58" w:type="dxa"/>
            <w:vAlign w:val="center"/>
          </w:tcPr>
          <w:p w14:paraId="311F8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桥架</w:t>
            </w:r>
          </w:p>
        </w:tc>
        <w:tc>
          <w:tcPr>
            <w:tcW w:w="2275" w:type="dxa"/>
            <w:vAlign w:val="center"/>
          </w:tcPr>
          <w:p w14:paraId="7B475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槽式桥架约300m，梯级桥架约150m。实际情况以现场为准。</w:t>
            </w:r>
          </w:p>
        </w:tc>
        <w:tc>
          <w:tcPr>
            <w:tcW w:w="659" w:type="dxa"/>
            <w:vAlign w:val="center"/>
          </w:tcPr>
          <w:p w14:paraId="24105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16" w:type="dxa"/>
            <w:vAlign w:val="center"/>
          </w:tcPr>
          <w:p w14:paraId="3F6F3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7" w:type="dxa"/>
            <w:vAlign w:val="center"/>
          </w:tcPr>
          <w:p w14:paraId="5B5BF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08" w:type="dxa"/>
            <w:vAlign w:val="center"/>
          </w:tcPr>
          <w:p w14:paraId="5FDE5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04" w:type="dxa"/>
            <w:vAlign w:val="center"/>
          </w:tcPr>
          <w:p w14:paraId="49A63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物资拆卸，打包，装卸、运输。</w:t>
            </w:r>
          </w:p>
        </w:tc>
      </w:tr>
      <w:tr w14:paraId="5C860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638" w:type="dxa"/>
            <w:vAlign w:val="center"/>
          </w:tcPr>
          <w:p w14:paraId="216E7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58" w:type="dxa"/>
            <w:vAlign w:val="center"/>
          </w:tcPr>
          <w:p w14:paraId="24B8A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汇流箱H01,H02</w:t>
            </w:r>
          </w:p>
        </w:tc>
        <w:tc>
          <w:tcPr>
            <w:tcW w:w="2275" w:type="dxa"/>
            <w:vAlign w:val="center"/>
          </w:tcPr>
          <w:p w14:paraId="39F35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拆卸组件对应的汇流箱</w:t>
            </w:r>
          </w:p>
        </w:tc>
        <w:tc>
          <w:tcPr>
            <w:tcW w:w="659" w:type="dxa"/>
            <w:vAlign w:val="center"/>
          </w:tcPr>
          <w:p w14:paraId="572E6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16" w:type="dxa"/>
            <w:vAlign w:val="center"/>
          </w:tcPr>
          <w:p w14:paraId="3BB82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7" w:type="dxa"/>
            <w:vAlign w:val="center"/>
          </w:tcPr>
          <w:p w14:paraId="58DE7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08" w:type="dxa"/>
            <w:vAlign w:val="center"/>
          </w:tcPr>
          <w:p w14:paraId="11A30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04" w:type="dxa"/>
            <w:vAlign w:val="center"/>
          </w:tcPr>
          <w:p w14:paraId="6093C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物资拆卸，打包，装卸、运输。</w:t>
            </w:r>
          </w:p>
        </w:tc>
      </w:tr>
      <w:tr w14:paraId="60DE4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638" w:type="dxa"/>
            <w:vAlign w:val="center"/>
          </w:tcPr>
          <w:p w14:paraId="127EC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58" w:type="dxa"/>
            <w:vAlign w:val="center"/>
          </w:tcPr>
          <w:p w14:paraId="42468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B01并网柜</w:t>
            </w:r>
          </w:p>
        </w:tc>
        <w:tc>
          <w:tcPr>
            <w:tcW w:w="2275" w:type="dxa"/>
            <w:vAlign w:val="center"/>
          </w:tcPr>
          <w:p w14:paraId="2B613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拆卸组件对应的B01并网柜</w:t>
            </w:r>
          </w:p>
        </w:tc>
        <w:tc>
          <w:tcPr>
            <w:tcW w:w="659" w:type="dxa"/>
            <w:vAlign w:val="center"/>
          </w:tcPr>
          <w:p w14:paraId="79BB2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16" w:type="dxa"/>
            <w:vAlign w:val="center"/>
          </w:tcPr>
          <w:p w14:paraId="19C7D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7" w:type="dxa"/>
            <w:vAlign w:val="center"/>
          </w:tcPr>
          <w:p w14:paraId="53A0A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08" w:type="dxa"/>
            <w:vAlign w:val="center"/>
          </w:tcPr>
          <w:p w14:paraId="3F024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04" w:type="dxa"/>
            <w:vAlign w:val="center"/>
          </w:tcPr>
          <w:p w14:paraId="00743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物资拆卸，打包，装卸、运输。</w:t>
            </w:r>
          </w:p>
        </w:tc>
      </w:tr>
    </w:tbl>
    <w:p w14:paraId="1CB1EF86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 w:bidi="ar"/>
        </w:rPr>
      </w:pPr>
      <w:bookmarkStart w:id="10" w:name="_GoBack"/>
      <w:bookmarkEnd w:id="10"/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 w:bidi="ar"/>
        </w:rPr>
        <w:t>说明：</w:t>
      </w:r>
    </w:p>
    <w:p w14:paraId="0038A2E2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 w:bidi="ar"/>
        </w:rPr>
        <w:t>1.本标段所有的施工器具，运输机械均为乙供。</w:t>
      </w:r>
    </w:p>
    <w:p w14:paraId="46011282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 w:bidi="ar"/>
        </w:rPr>
        <w:t>2.以上工作量仅供参考，投标人自行评估实际工程量，招标人对实际与招标范围的差异不承担责任。</w:t>
      </w:r>
    </w:p>
    <w:p w14:paraId="1DB4DD3C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 w:bidi="ar"/>
        </w:rPr>
        <w:t>3.报价均为含税价，税率为3%。</w:t>
      </w:r>
    </w:p>
    <w:p w14:paraId="22890ABA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 w:bidi="ar"/>
        </w:rPr>
        <w:t>4.乙方负责所有甲方物资场地内打包，运输，保管。施工结束后场地清理。</w:t>
      </w:r>
    </w:p>
    <w:p w14:paraId="4F679A8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楷体" w:hAnsi="楷体" w:eastAsia="楷体" w:cs="楷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 w:bidi="ar"/>
        </w:rPr>
        <w:t>5</w:t>
      </w:r>
      <w:r>
        <w:rPr>
          <w:rFonts w:hint="default" w:ascii="楷体" w:hAnsi="楷体" w:eastAsia="楷体" w:cs="楷体"/>
          <w:color w:val="auto"/>
          <w:kern w:val="0"/>
          <w:sz w:val="24"/>
          <w:szCs w:val="24"/>
          <w:lang w:val="en-US" w:eastAsia="zh-CN" w:bidi="ar"/>
        </w:rPr>
        <w:t>.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 w:bidi="ar"/>
        </w:rPr>
        <w:t>乙方在拆除过程中如果遇到损坏设备，需要提前报备。如未报备，运回指定地点的重要材料（逆变器，光伏组件，电缆等）出现缺失，损坏，则乙方按照实际价格赔偿（允许损耗率组件不超过2%，桥架不超过10%）</w:t>
      </w:r>
      <w:r>
        <w:rPr>
          <w:rFonts w:hint="default" w:ascii="楷体" w:hAnsi="楷体" w:eastAsia="楷体" w:cs="楷体"/>
          <w:color w:val="auto"/>
          <w:kern w:val="0"/>
          <w:sz w:val="24"/>
          <w:szCs w:val="24"/>
          <w:lang w:val="en-US" w:eastAsia="zh-CN" w:bidi="ar"/>
        </w:rPr>
        <w:t>。</w:t>
      </w:r>
    </w:p>
    <w:p w14:paraId="2BBF7C98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default" w:ascii="楷体" w:hAnsi="楷体" w:eastAsia="楷体" w:cs="楷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 w:bidi="ar"/>
        </w:rPr>
        <w:t>6.投标人除提交盖章的报价表正本外，须另行提交一份可编辑的电子版本（Excel格式），且两份文件的报价内容须完全一致。注意：除填写报价外，严禁修改其他部分，违者将作废标处理。</w:t>
      </w:r>
    </w:p>
    <w:p w14:paraId="088962C8">
      <w:pPr>
        <w:spacing w:line="480" w:lineRule="auto"/>
        <w:rPr>
          <w:rFonts w:hint="default"/>
          <w:b w:val="0"/>
          <w:bCs w:val="0"/>
          <w:color w:val="0000FF"/>
          <w:sz w:val="24"/>
          <w:highlight w:val="none"/>
          <w:shd w:val="clear" w:color="auto" w:fil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21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秦艽">
    <w15:presenceInfo w15:providerId="WPS Office" w15:userId="2564501020"/>
  </w15:person>
  <w15:person w15:author="小小春">
    <w15:presenceInfo w15:providerId="WPS Office" w15:userId="2285423613"/>
  </w15:person>
  <w15:person w15:author="汤勇">
    <w15:presenceInfo w15:providerId="WPS Office" w15:userId="26218275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MGI0Y2IxMTBhNzE3NjVkNjc4YjAwZmZkMzFlZjUifQ=="/>
  </w:docVars>
  <w:rsids>
    <w:rsidRoot w:val="0501056E"/>
    <w:rsid w:val="018D743C"/>
    <w:rsid w:val="02201D8C"/>
    <w:rsid w:val="02720841"/>
    <w:rsid w:val="04C42EA2"/>
    <w:rsid w:val="04D2279E"/>
    <w:rsid w:val="0501056E"/>
    <w:rsid w:val="065F1483"/>
    <w:rsid w:val="067A4160"/>
    <w:rsid w:val="0C4905D8"/>
    <w:rsid w:val="11621F68"/>
    <w:rsid w:val="11F0177A"/>
    <w:rsid w:val="14967CA3"/>
    <w:rsid w:val="149E096C"/>
    <w:rsid w:val="161A6DC6"/>
    <w:rsid w:val="175C1076"/>
    <w:rsid w:val="17A0779F"/>
    <w:rsid w:val="18AD6931"/>
    <w:rsid w:val="19121F0A"/>
    <w:rsid w:val="1AFB7106"/>
    <w:rsid w:val="1B7B1AEB"/>
    <w:rsid w:val="1DC85A24"/>
    <w:rsid w:val="1FAF67D1"/>
    <w:rsid w:val="20885D28"/>
    <w:rsid w:val="20B64D39"/>
    <w:rsid w:val="226365B3"/>
    <w:rsid w:val="23BE33A6"/>
    <w:rsid w:val="24FE151A"/>
    <w:rsid w:val="270F5DA7"/>
    <w:rsid w:val="28AA7646"/>
    <w:rsid w:val="294126A6"/>
    <w:rsid w:val="29FF65A7"/>
    <w:rsid w:val="2A3873C3"/>
    <w:rsid w:val="2A851C0A"/>
    <w:rsid w:val="2B0073AD"/>
    <w:rsid w:val="2BE16ED6"/>
    <w:rsid w:val="2E76177A"/>
    <w:rsid w:val="33AF3FA2"/>
    <w:rsid w:val="3BEA4892"/>
    <w:rsid w:val="3CF81758"/>
    <w:rsid w:val="3E8208EC"/>
    <w:rsid w:val="414D59F2"/>
    <w:rsid w:val="430663B6"/>
    <w:rsid w:val="456D709F"/>
    <w:rsid w:val="457C4AF8"/>
    <w:rsid w:val="45B44292"/>
    <w:rsid w:val="48030BB8"/>
    <w:rsid w:val="484C6A03"/>
    <w:rsid w:val="4907098F"/>
    <w:rsid w:val="4BEB632B"/>
    <w:rsid w:val="4D3A32CE"/>
    <w:rsid w:val="529E6A79"/>
    <w:rsid w:val="55780E38"/>
    <w:rsid w:val="558A3487"/>
    <w:rsid w:val="5660721F"/>
    <w:rsid w:val="581A61D6"/>
    <w:rsid w:val="587E1D48"/>
    <w:rsid w:val="588B0E82"/>
    <w:rsid w:val="588E2720"/>
    <w:rsid w:val="5967062C"/>
    <w:rsid w:val="5AB3646E"/>
    <w:rsid w:val="5B9B51B4"/>
    <w:rsid w:val="5C6470A5"/>
    <w:rsid w:val="5D121B72"/>
    <w:rsid w:val="5D16215B"/>
    <w:rsid w:val="5E824FF7"/>
    <w:rsid w:val="5EE21D6B"/>
    <w:rsid w:val="5F052ACE"/>
    <w:rsid w:val="610851E4"/>
    <w:rsid w:val="640F7434"/>
    <w:rsid w:val="6432136A"/>
    <w:rsid w:val="64BB72C9"/>
    <w:rsid w:val="673F6504"/>
    <w:rsid w:val="680C3CC8"/>
    <w:rsid w:val="6958090C"/>
    <w:rsid w:val="69B75CDC"/>
    <w:rsid w:val="6C1B3065"/>
    <w:rsid w:val="6CF477D9"/>
    <w:rsid w:val="6D6D06FE"/>
    <w:rsid w:val="70847ACC"/>
    <w:rsid w:val="7104581E"/>
    <w:rsid w:val="74B66881"/>
    <w:rsid w:val="76515FA0"/>
    <w:rsid w:val="76C84BF7"/>
    <w:rsid w:val="779F004E"/>
    <w:rsid w:val="7CC32867"/>
    <w:rsid w:val="7E5E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both"/>
    </w:pPr>
    <w:rPr>
      <w:rFonts w:ascii="Calibri" w:hAnsi="Calibri" w:eastAsia="等线" w:cs="21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Lines="50" w:line="360" w:lineRule="auto"/>
      <w:ind w:firstLine="0" w:firstLineChars="0"/>
      <w:jc w:val="center"/>
      <w:outlineLvl w:val="0"/>
    </w:pPr>
    <w:rPr>
      <w:rFonts w:ascii="Cambria" w:hAnsi="Cambria" w:eastAsia="黑体" w:cs="Times New Roman"/>
      <w:bCs/>
      <w:sz w:val="36"/>
      <w:szCs w:val="28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000000"/>
      <w:sz w:val="26"/>
      <w:szCs w:val="26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unhideWhenUsed/>
    <w:qFormat/>
    <w:uiPriority w:val="99"/>
    <w:pPr>
      <w:ind w:left="720"/>
    </w:pPr>
  </w:style>
  <w:style w:type="paragraph" w:styleId="5">
    <w:name w:val="Body Text"/>
    <w:basedOn w:val="1"/>
    <w:semiHidden/>
    <w:qFormat/>
    <w:uiPriority w:val="0"/>
    <w:rPr>
      <w:rFonts w:ascii="等线" w:hAnsi="等线" w:eastAsia="等线" w:cs="等线"/>
      <w:sz w:val="24"/>
      <w:szCs w:val="24"/>
      <w:lang w:val="en-US" w:eastAsia="en-US" w:bidi="ar-SA"/>
    </w:rPr>
  </w:style>
  <w:style w:type="paragraph" w:styleId="6">
    <w:name w:val="toc 1"/>
    <w:basedOn w:val="1"/>
    <w:next w:val="1"/>
    <w:autoRedefine/>
    <w:qFormat/>
    <w:uiPriority w:val="39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7">
    <w:name w:val="toc 2"/>
    <w:basedOn w:val="1"/>
    <w:next w:val="1"/>
    <w:autoRedefine/>
    <w:qFormat/>
    <w:uiPriority w:val="0"/>
    <w:pPr>
      <w:spacing w:line="454" w:lineRule="exact"/>
      <w:ind w:firstLine="0" w:firstLineChars="0"/>
      <w:jc w:val="left"/>
    </w:pPr>
    <w:rPr>
      <w:rFonts w:ascii="Times New Roman" w:hAnsi="Times New Roman" w:eastAsia="仿宋"/>
      <w:b/>
      <w:sz w:val="24"/>
      <w:szCs w:val="22"/>
    </w:rPr>
  </w:style>
  <w:style w:type="table" w:styleId="9">
    <w:name w:val="Table Grid"/>
    <w:basedOn w:val="8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autoRedefine/>
    <w:semiHidden/>
    <w:qFormat/>
    <w:uiPriority w:val="0"/>
    <w:rPr>
      <w:rFonts w:ascii="等线" w:hAnsi="等线" w:eastAsia="等线" w:cs="等线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688</Words>
  <Characters>765</Characters>
  <Lines>0</Lines>
  <Paragraphs>0</Paragraphs>
  <TotalTime>0</TotalTime>
  <ScaleCrop>false</ScaleCrop>
  <LinksUpToDate>false</LinksUpToDate>
  <CharactersWithSpaces>814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2023-05-15T06:24:00Z</dcterms:created>
  <dc:creator>漫长的白日梦</dc:creator>
  <cp:lastModifiedBy>Rita</cp:lastModifiedBy>
  <cp:lastPrinted>2023-05-29T06:00:00Z</cp:lastPrinted>
  <dcterms:modified xsi:type="dcterms:W3CDTF">2025-12-05T02:41:16Z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786B412F1A1A4816BA375942C21DCDB9_13</vt:lpwstr>
  </property>
  <property fmtid="{D5CDD505-2E9C-101B-9397-08002B2CF9AE}" pid="4" name="KSOTemplateDocerSaveRecord">
    <vt:lpwstr>eyJoZGlkIjoiNzNjNzY3YmZkODljZTE4MzE0MWU0MmZlMTA3ZmEyMzIiLCJ1c2VySWQiOiI4MDk4MzkyMTgifQ==</vt:lpwstr>
  </property>
</Properties>
</file>