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46E179">
      <w:pPr>
        <w:widowControl w:val="0"/>
        <w:tabs>
          <w:tab w:val="left" w:pos="2999"/>
        </w:tabs>
        <w:adjustRightInd w:val="0"/>
        <w:snapToGrid w:val="0"/>
        <w:spacing w:after="200" w:line="360" w:lineRule="auto"/>
        <w:ind w:firstLine="0" w:firstLineChars="0"/>
        <w:jc w:val="center"/>
        <w:rPr>
          <w:ins w:id="0" w:author="小小春" w:date="2025-01-23T09:04:04Z"/>
          <w:rFonts w:hint="eastAsia" w:ascii="仿宋" w:hAnsi="仿宋" w:eastAsia="仿宋" w:cs="仿宋"/>
          <w:bCs/>
          <w:color w:val="auto"/>
          <w:kern w:val="44"/>
          <w:sz w:val="36"/>
          <w:szCs w:val="36"/>
          <w:highlight w:val="none"/>
          <w:lang w:eastAsia="zh-CN"/>
        </w:rPr>
      </w:pPr>
    </w:p>
    <w:p w14:paraId="44B7DA6B">
      <w:pPr>
        <w:widowControl w:val="0"/>
        <w:tabs>
          <w:tab w:val="left" w:pos="2999"/>
        </w:tabs>
        <w:adjustRightInd w:val="0"/>
        <w:snapToGrid w:val="0"/>
        <w:spacing w:after="200" w:line="360" w:lineRule="auto"/>
        <w:ind w:firstLine="0" w:firstLineChars="0"/>
        <w:jc w:val="both"/>
        <w:rPr>
          <w:rFonts w:hint="eastAsia" w:ascii="仿宋" w:hAnsi="仿宋" w:eastAsia="仿宋" w:cs="仿宋"/>
          <w:bCs/>
          <w:color w:val="auto"/>
          <w:kern w:val="44"/>
          <w:sz w:val="36"/>
          <w:szCs w:val="36"/>
          <w:highlight w:val="none"/>
          <w:lang w:eastAsia="zh-CN"/>
        </w:rPr>
      </w:pPr>
    </w:p>
    <w:p w14:paraId="6665E462">
      <w:pPr>
        <w:widowControl w:val="0"/>
        <w:tabs>
          <w:tab w:val="left" w:pos="2999"/>
        </w:tabs>
        <w:adjustRightInd w:val="0"/>
        <w:snapToGrid w:val="0"/>
        <w:spacing w:after="200" w:line="360" w:lineRule="auto"/>
        <w:ind w:firstLine="0" w:firstLineChars="0"/>
        <w:jc w:val="center"/>
        <w:rPr>
          <w:rFonts w:hint="eastAsia" w:ascii="仿宋" w:hAnsi="仿宋" w:eastAsia="仿宋" w:cs="仿宋"/>
          <w:bCs/>
          <w:color w:val="auto"/>
          <w:kern w:val="44"/>
          <w:sz w:val="36"/>
          <w:szCs w:val="36"/>
          <w:highlight w:val="none"/>
          <w:lang w:eastAsia="zh-CN"/>
        </w:rPr>
      </w:pPr>
    </w:p>
    <w:p w14:paraId="38B0DFDB">
      <w:pPr>
        <w:widowControl w:val="0"/>
        <w:adjustRightInd w:val="0"/>
        <w:snapToGrid w:val="0"/>
        <w:spacing w:after="200" w:line="440" w:lineRule="exact"/>
        <w:ind w:firstLine="0" w:firstLineChars="0"/>
        <w:jc w:val="center"/>
        <w:rPr>
          <w:ins w:id="1" w:author="秦艽" w:date="2024-11-04T14:32:20Z"/>
          <w:rFonts w:hint="eastAsia" w:ascii="仿宋" w:hAnsi="仿宋" w:eastAsia="仿宋" w:cs="仿宋"/>
          <w:color w:val="auto"/>
          <w:sz w:val="36"/>
          <w:szCs w:val="36"/>
          <w:highlight w:val="none"/>
          <w:lang w:eastAsia="zh-CN" w:bidi="en-US"/>
        </w:rPr>
      </w:pPr>
      <w:r>
        <w:rPr>
          <w:rFonts w:hint="eastAsia" w:ascii="楷体" w:hAnsi="楷体" w:eastAsia="楷体" w:cs="楷体"/>
          <w:color w:val="000000"/>
          <w:kern w:val="0"/>
          <w:sz w:val="36"/>
          <w:szCs w:val="36"/>
          <w:lang w:val="en-US" w:eastAsia="zh-CN" w:bidi="ar"/>
        </w:rPr>
        <w:t>广东泽宇新能源工程有限公司新建风电30#项目（一标段）</w:t>
      </w:r>
    </w:p>
    <w:p w14:paraId="0099F673">
      <w:pPr>
        <w:widowControl w:val="0"/>
        <w:adjustRightInd w:val="0"/>
        <w:snapToGrid w:val="0"/>
        <w:spacing w:after="200" w:line="440" w:lineRule="exact"/>
        <w:ind w:firstLine="480" w:firstLineChars="200"/>
        <w:jc w:val="center"/>
        <w:rPr>
          <w:ins w:id="2" w:author="秦艽" w:date="2024-11-04T14:32:21Z"/>
          <w:rFonts w:hint="eastAsia" w:ascii="仿宋" w:hAnsi="仿宋" w:eastAsia="仿宋" w:cs="仿宋"/>
          <w:color w:val="auto"/>
          <w:sz w:val="24"/>
          <w:szCs w:val="24"/>
          <w:highlight w:val="none"/>
          <w:lang w:eastAsia="zh-CN" w:bidi="en-US"/>
        </w:rPr>
      </w:pPr>
    </w:p>
    <w:p w14:paraId="0710FF85">
      <w:pPr>
        <w:widowControl w:val="0"/>
        <w:adjustRightInd w:val="0"/>
        <w:snapToGrid w:val="0"/>
        <w:spacing w:after="200" w:line="440" w:lineRule="exact"/>
        <w:ind w:firstLine="480" w:firstLineChars="200"/>
        <w:jc w:val="center"/>
        <w:rPr>
          <w:ins w:id="3" w:author="秦艽" w:date="2024-11-04T14:32:21Z"/>
          <w:rFonts w:hint="eastAsia" w:ascii="仿宋" w:hAnsi="仿宋" w:eastAsia="仿宋" w:cs="仿宋"/>
          <w:color w:val="auto"/>
          <w:sz w:val="24"/>
          <w:szCs w:val="24"/>
          <w:highlight w:val="none"/>
          <w:lang w:eastAsia="zh-CN" w:bidi="en-US"/>
        </w:rPr>
      </w:pPr>
    </w:p>
    <w:p w14:paraId="4512C544">
      <w:pPr>
        <w:widowControl w:val="0"/>
        <w:adjustRightInd w:val="0"/>
        <w:snapToGrid w:val="0"/>
        <w:spacing w:after="200" w:line="440" w:lineRule="exact"/>
        <w:ind w:firstLine="480" w:firstLineChars="200"/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 w:bidi="en-US"/>
        </w:rPr>
      </w:pPr>
    </w:p>
    <w:p w14:paraId="52DAF2FE">
      <w:pPr>
        <w:keepNext w:val="0"/>
        <w:keepLines w:val="0"/>
        <w:widowControl w:val="0"/>
        <w:adjustRightInd w:val="0"/>
        <w:snapToGrid w:val="0"/>
        <w:spacing w:before="163" w:beforeLines="50" w:after="200" w:line="360" w:lineRule="auto"/>
        <w:ind w:firstLine="0" w:firstLineChars="0"/>
        <w:jc w:val="center"/>
        <w:outlineLvl w:val="0"/>
        <w:rPr>
          <w:rFonts w:hint="eastAsia" w:ascii="仿宋" w:hAnsi="仿宋" w:eastAsia="仿宋" w:cs="仿宋"/>
          <w:bCs/>
          <w:color w:val="auto"/>
          <w:kern w:val="44"/>
          <w:sz w:val="36"/>
          <w:szCs w:val="36"/>
          <w:highlight w:val="none"/>
          <w:lang w:val="en-US" w:eastAsia="zh-CN" w:bidi="ar-SA"/>
        </w:rPr>
      </w:pPr>
      <w:bookmarkStart w:id="0" w:name="_Toc21717"/>
      <w:bookmarkStart w:id="1" w:name="_Toc13842"/>
      <w:bookmarkStart w:id="2" w:name="_Toc30638"/>
      <w:bookmarkStart w:id="3" w:name="_Toc23293"/>
      <w:bookmarkStart w:id="4" w:name="_Toc26907"/>
      <w:bookmarkStart w:id="5" w:name="_Toc21644"/>
      <w:bookmarkStart w:id="6" w:name="_Toc6165"/>
      <w:bookmarkStart w:id="7" w:name="_Toc9891"/>
      <w:bookmarkStart w:id="8" w:name="_Toc1327"/>
      <w:bookmarkStart w:id="9" w:name="_Toc2584"/>
      <w:r>
        <w:rPr>
          <w:rFonts w:hint="eastAsia" w:ascii="仿宋" w:hAnsi="仿宋" w:eastAsia="仿宋" w:cs="仿宋"/>
          <w:bCs/>
          <w:color w:val="auto"/>
          <w:kern w:val="44"/>
          <w:sz w:val="36"/>
          <w:szCs w:val="36"/>
          <w:highlight w:val="none"/>
          <w:lang w:val="en-US" w:eastAsia="zh-CN" w:bidi="ar-SA"/>
        </w:rPr>
        <w:t>投标文件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14:paraId="15EE6388">
      <w:pPr>
        <w:widowControl w:val="0"/>
        <w:adjustRightInd w:val="0"/>
        <w:snapToGrid w:val="0"/>
        <w:spacing w:after="200" w:line="440" w:lineRule="exact"/>
        <w:ind w:firstLine="0" w:firstLineChars="0"/>
        <w:rPr>
          <w:ins w:id="4" w:author="秦艽" w:date="2024-11-04T14:32:17Z"/>
          <w:rFonts w:hint="eastAsia" w:ascii="仿宋" w:hAnsi="仿宋" w:eastAsia="仿宋" w:cs="仿宋"/>
          <w:color w:val="auto"/>
          <w:sz w:val="24"/>
          <w:szCs w:val="24"/>
          <w:highlight w:val="none"/>
          <w:lang w:eastAsia="zh-CN" w:bidi="en-US"/>
        </w:rPr>
      </w:pPr>
    </w:p>
    <w:p w14:paraId="5F305A2F">
      <w:pPr>
        <w:widowControl w:val="0"/>
        <w:adjustRightInd w:val="0"/>
        <w:snapToGrid w:val="0"/>
        <w:spacing w:after="200" w:line="440" w:lineRule="exact"/>
        <w:ind w:firstLine="0" w:firstLineChars="0"/>
        <w:rPr>
          <w:ins w:id="5" w:author="秦艽" w:date="2024-11-04T14:32:34Z"/>
          <w:rFonts w:hint="eastAsia" w:ascii="仿宋" w:hAnsi="仿宋" w:eastAsia="仿宋" w:cs="仿宋"/>
          <w:color w:val="auto"/>
          <w:sz w:val="24"/>
          <w:szCs w:val="24"/>
          <w:highlight w:val="none"/>
          <w:lang w:eastAsia="zh-CN" w:bidi="en-US"/>
        </w:rPr>
      </w:pPr>
    </w:p>
    <w:p w14:paraId="531DEE13">
      <w:pPr>
        <w:widowControl w:val="0"/>
        <w:adjustRightInd w:val="0"/>
        <w:snapToGrid w:val="0"/>
        <w:spacing w:after="200" w:line="440" w:lineRule="exact"/>
        <w:ind w:firstLine="480" w:firstLineChars="200"/>
        <w:jc w:val="center"/>
        <w:rPr>
          <w:ins w:id="6" w:author="秦艽" w:date="2024-11-04T14:32:34Z"/>
          <w:rFonts w:hint="eastAsia" w:ascii="仿宋" w:hAnsi="仿宋" w:eastAsia="仿宋" w:cs="仿宋"/>
          <w:color w:val="auto"/>
          <w:sz w:val="24"/>
          <w:szCs w:val="24"/>
          <w:highlight w:val="none"/>
          <w:lang w:eastAsia="zh-CN" w:bidi="en-US"/>
        </w:rPr>
      </w:pPr>
    </w:p>
    <w:p w14:paraId="4BB9EDD3">
      <w:pPr>
        <w:widowControl w:val="0"/>
        <w:adjustRightInd w:val="0"/>
        <w:snapToGrid w:val="0"/>
        <w:spacing w:after="200" w:line="440" w:lineRule="exact"/>
        <w:ind w:firstLine="0" w:firstLineChars="0"/>
        <w:rPr>
          <w:ins w:id="7" w:author="秦艽" w:date="2024-11-04T14:32:18Z"/>
          <w:rFonts w:hint="eastAsia" w:ascii="仿宋" w:hAnsi="仿宋" w:eastAsia="仿宋" w:cs="仿宋"/>
          <w:color w:val="auto"/>
          <w:sz w:val="24"/>
          <w:szCs w:val="24"/>
          <w:highlight w:val="none"/>
          <w:lang w:eastAsia="zh-CN" w:bidi="en-US"/>
        </w:rPr>
      </w:pPr>
    </w:p>
    <w:p w14:paraId="7259944E">
      <w:pPr>
        <w:widowControl w:val="0"/>
        <w:adjustRightInd w:val="0"/>
        <w:snapToGrid w:val="0"/>
        <w:spacing w:after="200" w:line="440" w:lineRule="exact"/>
        <w:ind w:firstLine="480" w:firstLineChars="200"/>
        <w:jc w:val="center"/>
        <w:rPr>
          <w:ins w:id="8" w:author="秦艽" w:date="2024-11-04T14:32:18Z"/>
          <w:rFonts w:hint="eastAsia" w:ascii="仿宋" w:hAnsi="仿宋" w:eastAsia="仿宋" w:cs="仿宋"/>
          <w:color w:val="auto"/>
          <w:sz w:val="24"/>
          <w:szCs w:val="24"/>
          <w:highlight w:val="none"/>
          <w:lang w:eastAsia="zh-CN" w:bidi="en-US"/>
        </w:rPr>
      </w:pPr>
    </w:p>
    <w:p w14:paraId="3967B0BA">
      <w:pPr>
        <w:widowControl w:val="0"/>
        <w:adjustRightInd w:val="0"/>
        <w:snapToGrid w:val="0"/>
        <w:spacing w:after="200" w:line="440" w:lineRule="exact"/>
        <w:ind w:firstLine="480" w:firstLineChars="200"/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 w:bidi="en-US"/>
        </w:rPr>
      </w:pPr>
    </w:p>
    <w:p w14:paraId="3E9F3245">
      <w:pPr>
        <w:widowControl w:val="0"/>
        <w:tabs>
          <w:tab w:val="left" w:pos="6942"/>
          <w:tab w:val="left" w:pos="7535"/>
        </w:tabs>
        <w:adjustRightInd w:val="0"/>
        <w:snapToGrid w:val="0"/>
        <w:spacing w:after="200" w:line="480" w:lineRule="auto"/>
        <w:ind w:firstLine="0" w:firstLineChars="0"/>
        <w:jc w:val="center"/>
        <w:rPr>
          <w:rFonts w:hint="eastAsia" w:ascii="仿宋" w:hAnsi="仿宋" w:eastAsia="仿宋" w:cs="仿宋"/>
          <w:color w:val="auto"/>
          <w:sz w:val="30"/>
          <w:szCs w:val="30"/>
          <w:highlight w:val="none"/>
          <w:lang w:eastAsia="zh-CN" w:bidi="en-US"/>
        </w:rPr>
      </w:pP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lang w:eastAsia="zh-CN" w:bidi="en-US"/>
        </w:rPr>
        <w:t>投标人：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u w:val="single"/>
          <w:lang w:val="en-US" w:eastAsia="zh-CN" w:bidi="en-US"/>
        </w:rPr>
        <w:t xml:space="preserve">                                  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lang w:eastAsia="zh-CN" w:bidi="en-US"/>
        </w:rPr>
        <w:t>(盖单位章)</w:t>
      </w:r>
    </w:p>
    <w:p w14:paraId="1336B78C">
      <w:pPr>
        <w:widowControl w:val="0"/>
        <w:tabs>
          <w:tab w:val="left" w:pos="6942"/>
          <w:tab w:val="left" w:pos="7535"/>
        </w:tabs>
        <w:adjustRightInd w:val="0"/>
        <w:snapToGrid w:val="0"/>
        <w:spacing w:after="200" w:line="480" w:lineRule="auto"/>
        <w:ind w:firstLine="0" w:firstLineChars="0"/>
        <w:jc w:val="center"/>
        <w:rPr>
          <w:rFonts w:hint="eastAsia" w:ascii="仿宋" w:hAnsi="仿宋" w:eastAsia="仿宋" w:cs="仿宋"/>
          <w:color w:val="auto"/>
          <w:sz w:val="30"/>
          <w:szCs w:val="30"/>
          <w:highlight w:val="none"/>
          <w:lang w:eastAsia="zh-CN" w:bidi="en-US"/>
        </w:rPr>
      </w:pP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lang w:eastAsia="zh-CN" w:bidi="en-US"/>
        </w:rPr>
        <w:t>法定代表人(单位负责人)或其委托代理人：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u w:val="single"/>
          <w:lang w:eastAsia="zh-CN" w:bidi="en-US"/>
        </w:rPr>
        <w:tab/>
      </w:r>
      <w:r>
        <w:rPr>
          <w:rFonts w:hint="eastAsia" w:ascii="仿宋" w:hAnsi="仿宋" w:eastAsia="仿宋" w:cs="仿宋"/>
          <w:color w:val="auto"/>
          <w:spacing w:val="-1"/>
          <w:sz w:val="30"/>
          <w:szCs w:val="30"/>
          <w:highlight w:val="none"/>
          <w:lang w:eastAsia="zh-CN" w:bidi="en-US"/>
        </w:rPr>
        <w:t>(签字)</w:t>
      </w:r>
    </w:p>
    <w:p w14:paraId="63418B7E">
      <w:pPr>
        <w:widowControl w:val="0"/>
        <w:tabs>
          <w:tab w:val="left" w:pos="3611"/>
          <w:tab w:val="left" w:pos="4626"/>
          <w:tab w:val="left" w:pos="5642"/>
        </w:tabs>
        <w:adjustRightInd w:val="0"/>
        <w:snapToGrid w:val="0"/>
        <w:spacing w:after="200" w:line="480" w:lineRule="auto"/>
        <w:ind w:firstLine="0" w:firstLineChars="0"/>
        <w:jc w:val="center"/>
        <w:rPr>
          <w:rFonts w:hint="eastAsia" w:ascii="仿宋" w:hAnsi="仿宋" w:eastAsia="仿宋" w:cs="仿宋"/>
          <w:color w:val="auto"/>
          <w:sz w:val="30"/>
          <w:szCs w:val="30"/>
          <w:highlight w:val="none"/>
          <w:lang w:eastAsia="zh-CN" w:bidi="en-US"/>
        </w:rPr>
      </w:pP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lang w:eastAsia="zh-CN" w:bidi="en-US"/>
        </w:rPr>
        <w:t>年  月  日</w:t>
      </w:r>
    </w:p>
    <w:p w14:paraId="74116F65">
      <w:pPr>
        <w:widowControl w:val="0"/>
        <w:tabs>
          <w:tab w:val="left" w:pos="3611"/>
          <w:tab w:val="left" w:pos="4626"/>
          <w:tab w:val="left" w:pos="5642"/>
        </w:tabs>
        <w:adjustRightInd w:val="0"/>
        <w:snapToGrid w:val="0"/>
        <w:spacing w:after="200" w:line="480" w:lineRule="auto"/>
        <w:ind w:firstLine="0" w:firstLineChars="0"/>
        <w:jc w:val="center"/>
        <w:rPr>
          <w:ins w:id="9" w:author="小小春" w:date="2025-01-15T13:43:56Z"/>
          <w:rFonts w:hint="eastAsia" w:ascii="仿宋" w:hAnsi="仿宋" w:eastAsia="仿宋" w:cs="仿宋"/>
          <w:color w:val="auto"/>
          <w:sz w:val="30"/>
          <w:szCs w:val="30"/>
          <w:highlight w:val="none"/>
          <w:lang w:eastAsia="zh-CN" w:bidi="en-US"/>
        </w:rPr>
      </w:pPr>
    </w:p>
    <w:p w14:paraId="0FB9CFD9">
      <w:pPr>
        <w:jc w:val="left"/>
        <w:rPr>
          <w:rFonts w:hint="eastAsia" w:ascii="仿宋" w:hAnsi="仿宋" w:eastAsia="仿宋" w:cs="仿宋"/>
          <w:bCs/>
          <w:color w:val="auto"/>
          <w:kern w:val="44"/>
          <w:sz w:val="36"/>
          <w:szCs w:val="36"/>
          <w:lang w:val="en-US" w:eastAsia="zh-CN" w:bidi="ar-SA"/>
        </w:rPr>
      </w:pPr>
      <w:r>
        <w:rPr>
          <w:rFonts w:hint="eastAsia" w:ascii="仿宋" w:hAnsi="仿宋" w:eastAsia="仿宋" w:cs="仿宋"/>
          <w:bCs/>
          <w:color w:val="auto"/>
          <w:kern w:val="44"/>
          <w:sz w:val="36"/>
          <w:szCs w:val="36"/>
          <w:lang w:val="en-US" w:eastAsia="zh-CN" w:bidi="ar-SA"/>
        </w:rPr>
        <w:t>投标文件格式</w:t>
      </w:r>
    </w:p>
    <w:p w14:paraId="2DF09F57">
      <w:pPr>
        <w:pStyle w:val="4"/>
        <w:ind w:left="0" w:leftChars="0" w:firstLine="0" w:firstLineChars="0"/>
        <w:jc w:val="both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一、商务部分</w:t>
      </w:r>
    </w:p>
    <w:p w14:paraId="1F38C8CD">
      <w:pPr>
        <w:jc w:val="center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表一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u w:val="single"/>
          <w:shd w:val="clear" w:color="auto" w:fill="auto"/>
          <w:lang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shd w:val="clear" w:color="auto" w:fill="auto"/>
          <w:lang w:eastAsia="zh-CN"/>
        </w:rPr>
        <w:t>公司）近三年业绩表</w:t>
      </w:r>
    </w:p>
    <w:tbl>
      <w:tblPr>
        <w:tblStyle w:val="10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1"/>
        <w:gridCol w:w="1308"/>
        <w:gridCol w:w="1668"/>
        <w:gridCol w:w="1773"/>
        <w:gridCol w:w="1421"/>
        <w:gridCol w:w="1421"/>
      </w:tblGrid>
      <w:tr w14:paraId="3BB0FF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4967D7C6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</w:rPr>
              <w:t>序号</w:t>
            </w:r>
          </w:p>
        </w:tc>
        <w:tc>
          <w:tcPr>
            <w:tcW w:w="130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top"/>
          </w:tcPr>
          <w:p w14:paraId="271CA7E0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</w:rPr>
              <w:t>工程名称</w:t>
            </w:r>
          </w:p>
        </w:tc>
        <w:tc>
          <w:tcPr>
            <w:tcW w:w="16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top"/>
          </w:tcPr>
          <w:p w14:paraId="49F0DF95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  <w:t>项目容量</w:t>
            </w:r>
          </w:p>
        </w:tc>
        <w:tc>
          <w:tcPr>
            <w:tcW w:w="177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top"/>
          </w:tcPr>
          <w:p w14:paraId="698987B0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</w:rPr>
              <w:t>主要工作内容</w:t>
            </w:r>
          </w:p>
        </w:tc>
        <w:tc>
          <w:tcPr>
            <w:tcW w:w="142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top"/>
          </w:tcPr>
          <w:p w14:paraId="5B731728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</w:rPr>
              <w:t>奖惩情况</w:t>
            </w:r>
          </w:p>
        </w:tc>
        <w:tc>
          <w:tcPr>
            <w:tcW w:w="142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top"/>
          </w:tcPr>
          <w:p w14:paraId="184D6430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</w:rPr>
              <w:t>证明文件</w:t>
            </w:r>
          </w:p>
        </w:tc>
      </w:tr>
      <w:tr w14:paraId="109A91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072095C1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</w:rPr>
              <w:t>1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top"/>
          </w:tcPr>
          <w:p w14:paraId="5918E998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top"/>
          </w:tcPr>
          <w:p w14:paraId="03CAF0C6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top"/>
          </w:tcPr>
          <w:p w14:paraId="32164E38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top"/>
          </w:tcPr>
          <w:p w14:paraId="79B47C11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top"/>
          </w:tcPr>
          <w:p w14:paraId="3A811453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31ACC9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931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6C1969AC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</w:rPr>
              <w:t>···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top"/>
          </w:tcPr>
          <w:p w14:paraId="27359AF8">
            <w:pP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top"/>
          </w:tcPr>
          <w:p w14:paraId="4A3E772B">
            <w:pP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top"/>
          </w:tcPr>
          <w:p w14:paraId="55402A55">
            <w:pP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top"/>
          </w:tcPr>
          <w:p w14:paraId="33F8D392">
            <w:pP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top"/>
          </w:tcPr>
          <w:p w14:paraId="5CFBDC7C">
            <w:pP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05E0CB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6F80DF8D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</w:rPr>
              <w:t>n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top"/>
          </w:tcPr>
          <w:p w14:paraId="68AD3B8E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top"/>
          </w:tcPr>
          <w:p w14:paraId="303B089C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top"/>
          </w:tcPr>
          <w:p w14:paraId="0B701FEC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top"/>
          </w:tcPr>
          <w:p w14:paraId="3D6BB07D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top"/>
          </w:tcPr>
          <w:p w14:paraId="022EFF71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</w:tbl>
    <w:p w14:paraId="0388DC6E">
      <w:pPr>
        <w:spacing w:line="480" w:lineRule="auto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shd w:val="clear" w:color="auto" w:fill="auto"/>
          <w:lang w:eastAsia="zh-CN"/>
        </w:rPr>
        <w:t>备注：需提供合同原件、竣工验收合格证书及质量保修证书等证明文件。</w:t>
      </w:r>
    </w:p>
    <w:p w14:paraId="4067EFE8">
      <w:pPr>
        <w:jc w:val="center"/>
        <w:rPr>
          <w:ins w:id="10" w:author="汤勇" w:date="2024-11-03T18:56:02Z"/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759E93C7">
      <w:pPr>
        <w:jc w:val="center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 xml:space="preserve">表二 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u w:val="single"/>
          <w:shd w:val="clear" w:color="auto" w:fill="auto"/>
          <w:lang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shd w:val="clear" w:color="auto" w:fill="auto"/>
          <w:lang w:eastAsia="zh-CN"/>
        </w:rPr>
        <w:t>公司）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拟安排施工现场负责人信息</w:t>
      </w:r>
    </w:p>
    <w:tbl>
      <w:tblPr>
        <w:tblStyle w:val="10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7"/>
        <w:gridCol w:w="357"/>
        <w:gridCol w:w="2385"/>
        <w:gridCol w:w="938"/>
        <w:gridCol w:w="3655"/>
      </w:tblGrid>
      <w:tr w14:paraId="19A3F2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7" w:type="dxa"/>
            <w:noWrap w:val="0"/>
            <w:vAlign w:val="center"/>
          </w:tcPr>
          <w:p w14:paraId="232378A4">
            <w:pPr>
              <w:widowControl w:val="0"/>
              <w:adjustRightInd/>
              <w:snapToGrid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eastAsia="zh-CN" w:bidi="ar-SA"/>
              </w:rPr>
              <w:t>姓  名</w:t>
            </w:r>
          </w:p>
        </w:tc>
        <w:tc>
          <w:tcPr>
            <w:tcW w:w="2742" w:type="dxa"/>
            <w:gridSpan w:val="2"/>
            <w:noWrap w:val="0"/>
            <w:vAlign w:val="center"/>
          </w:tcPr>
          <w:p w14:paraId="1DF60CD4">
            <w:pPr>
              <w:widowControl w:val="0"/>
              <w:adjustRightInd/>
              <w:snapToGrid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eastAsia="zh-CN" w:bidi="ar-SA"/>
              </w:rPr>
            </w:pPr>
          </w:p>
        </w:tc>
        <w:tc>
          <w:tcPr>
            <w:tcW w:w="938" w:type="dxa"/>
            <w:noWrap w:val="0"/>
            <w:vAlign w:val="center"/>
          </w:tcPr>
          <w:p w14:paraId="4CCA8315">
            <w:pPr>
              <w:widowControl w:val="0"/>
              <w:adjustRightInd/>
              <w:snapToGrid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eastAsia="zh-CN" w:bidi="ar-SA"/>
              </w:rPr>
              <w:t>年 龄</w:t>
            </w:r>
          </w:p>
        </w:tc>
        <w:tc>
          <w:tcPr>
            <w:tcW w:w="3655" w:type="dxa"/>
            <w:noWrap w:val="0"/>
            <w:vAlign w:val="center"/>
          </w:tcPr>
          <w:p w14:paraId="697B23F2">
            <w:pPr>
              <w:widowControl w:val="0"/>
              <w:adjustRightInd/>
              <w:snapToGrid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eastAsia="zh-CN" w:bidi="ar-SA"/>
              </w:rPr>
            </w:pPr>
          </w:p>
        </w:tc>
      </w:tr>
      <w:tr w14:paraId="587047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7" w:type="dxa"/>
            <w:noWrap w:val="0"/>
            <w:vAlign w:val="center"/>
          </w:tcPr>
          <w:p w14:paraId="2572528E">
            <w:pPr>
              <w:widowControl w:val="0"/>
              <w:adjustRightInd/>
              <w:snapToGrid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eastAsia="zh-CN" w:bidi="ar-SA"/>
              </w:rPr>
              <w:t>职  称</w:t>
            </w:r>
          </w:p>
        </w:tc>
        <w:tc>
          <w:tcPr>
            <w:tcW w:w="2742" w:type="dxa"/>
            <w:gridSpan w:val="2"/>
            <w:noWrap w:val="0"/>
            <w:vAlign w:val="center"/>
          </w:tcPr>
          <w:p w14:paraId="4B5AC4CF">
            <w:pPr>
              <w:widowControl w:val="0"/>
              <w:adjustRightInd/>
              <w:snapToGrid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eastAsia="zh-CN" w:bidi="ar-SA"/>
              </w:rPr>
            </w:pPr>
          </w:p>
        </w:tc>
        <w:tc>
          <w:tcPr>
            <w:tcW w:w="938" w:type="dxa"/>
            <w:noWrap w:val="0"/>
            <w:vAlign w:val="center"/>
          </w:tcPr>
          <w:p w14:paraId="55974D47">
            <w:pPr>
              <w:widowControl w:val="0"/>
              <w:adjustRightInd/>
              <w:snapToGrid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身份证号码</w:t>
            </w:r>
          </w:p>
        </w:tc>
        <w:tc>
          <w:tcPr>
            <w:tcW w:w="3655" w:type="dxa"/>
            <w:noWrap w:val="0"/>
            <w:vAlign w:val="center"/>
          </w:tcPr>
          <w:p w14:paraId="1FBB90B4">
            <w:pPr>
              <w:widowControl w:val="0"/>
              <w:adjustRightInd/>
              <w:snapToGrid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eastAsia="zh-CN" w:bidi="ar-SA"/>
              </w:rPr>
            </w:pPr>
          </w:p>
        </w:tc>
      </w:tr>
      <w:tr w14:paraId="11EB0F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gridSpan w:val="5"/>
            <w:noWrap w:val="0"/>
            <w:vAlign w:val="center"/>
          </w:tcPr>
          <w:p w14:paraId="278411F2">
            <w:pPr>
              <w:widowControl w:val="0"/>
              <w:adjustRightInd/>
              <w:snapToGrid/>
              <w:ind w:firstLine="0" w:firstLineChars="0"/>
              <w:jc w:val="both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eastAsia="zh-CN" w:bidi="ar-SA"/>
              </w:rPr>
              <w:t>主要工作经历：</w:t>
            </w:r>
          </w:p>
        </w:tc>
      </w:tr>
      <w:tr w14:paraId="133C7F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44" w:type="dxa"/>
            <w:gridSpan w:val="2"/>
            <w:noWrap w:val="0"/>
            <w:vAlign w:val="center"/>
          </w:tcPr>
          <w:p w14:paraId="53DBE41B">
            <w:pPr>
              <w:widowControl w:val="0"/>
              <w:adjustRightInd/>
              <w:snapToGrid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eastAsia="zh-CN" w:bidi="ar-SA"/>
              </w:rPr>
              <w:t>时  间</w:t>
            </w:r>
          </w:p>
        </w:tc>
        <w:tc>
          <w:tcPr>
            <w:tcW w:w="6978" w:type="dxa"/>
            <w:gridSpan w:val="3"/>
            <w:noWrap w:val="0"/>
            <w:vAlign w:val="center"/>
          </w:tcPr>
          <w:p w14:paraId="29E58EFA">
            <w:pPr>
              <w:widowControl w:val="0"/>
              <w:adjustRightInd/>
              <w:snapToGrid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eastAsia="zh-CN" w:bidi="ar-SA"/>
              </w:rPr>
              <w:t>参加过的类似项目</w:t>
            </w:r>
          </w:p>
        </w:tc>
      </w:tr>
      <w:tr w14:paraId="33442A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44" w:type="dxa"/>
            <w:gridSpan w:val="2"/>
            <w:noWrap w:val="0"/>
            <w:vAlign w:val="top"/>
          </w:tcPr>
          <w:p w14:paraId="384DA0B2">
            <w:pPr>
              <w:widowControl w:val="0"/>
              <w:adjustRightInd/>
              <w:snapToGrid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eastAsia="zh-CN" w:bidi="ar-SA"/>
              </w:rPr>
            </w:pPr>
          </w:p>
        </w:tc>
        <w:tc>
          <w:tcPr>
            <w:tcW w:w="6978" w:type="dxa"/>
            <w:gridSpan w:val="3"/>
            <w:noWrap w:val="0"/>
            <w:vAlign w:val="top"/>
          </w:tcPr>
          <w:p w14:paraId="04CF487C">
            <w:pPr>
              <w:widowControl w:val="0"/>
              <w:adjustRightInd/>
              <w:snapToGrid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eastAsia="zh-CN" w:bidi="ar-SA"/>
              </w:rPr>
            </w:pPr>
          </w:p>
        </w:tc>
      </w:tr>
      <w:tr w14:paraId="4DADBE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44" w:type="dxa"/>
            <w:gridSpan w:val="2"/>
            <w:noWrap w:val="0"/>
            <w:vAlign w:val="top"/>
          </w:tcPr>
          <w:p w14:paraId="29ADB08E">
            <w:pPr>
              <w:widowControl w:val="0"/>
              <w:adjustRightInd/>
              <w:snapToGrid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eastAsia="zh-CN" w:bidi="ar-SA"/>
              </w:rPr>
            </w:pPr>
          </w:p>
        </w:tc>
        <w:tc>
          <w:tcPr>
            <w:tcW w:w="6978" w:type="dxa"/>
            <w:gridSpan w:val="3"/>
            <w:noWrap w:val="0"/>
            <w:vAlign w:val="top"/>
          </w:tcPr>
          <w:p w14:paraId="5D5ABBE6">
            <w:pPr>
              <w:widowControl w:val="0"/>
              <w:adjustRightInd/>
              <w:snapToGrid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eastAsia="zh-CN" w:bidi="ar-SA"/>
              </w:rPr>
            </w:pPr>
          </w:p>
        </w:tc>
      </w:tr>
      <w:tr w14:paraId="1C967C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44" w:type="dxa"/>
            <w:gridSpan w:val="2"/>
            <w:noWrap w:val="0"/>
            <w:vAlign w:val="top"/>
          </w:tcPr>
          <w:p w14:paraId="5B413BB1">
            <w:pPr>
              <w:widowControl w:val="0"/>
              <w:adjustRightInd/>
              <w:snapToGrid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eastAsia="zh-CN" w:bidi="ar-SA"/>
              </w:rPr>
            </w:pPr>
          </w:p>
        </w:tc>
        <w:tc>
          <w:tcPr>
            <w:tcW w:w="6978" w:type="dxa"/>
            <w:gridSpan w:val="3"/>
            <w:noWrap w:val="0"/>
            <w:vAlign w:val="top"/>
          </w:tcPr>
          <w:p w14:paraId="406938C3">
            <w:pPr>
              <w:widowControl w:val="0"/>
              <w:adjustRightInd/>
              <w:snapToGrid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eastAsia="zh-CN" w:bidi="ar-SA"/>
              </w:rPr>
            </w:pPr>
          </w:p>
        </w:tc>
      </w:tr>
      <w:tr w14:paraId="3AC9B8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44" w:type="dxa"/>
            <w:gridSpan w:val="2"/>
            <w:noWrap w:val="0"/>
            <w:vAlign w:val="center"/>
          </w:tcPr>
          <w:p w14:paraId="3DCB3C72">
            <w:pPr>
              <w:widowControl w:val="0"/>
              <w:adjustRightInd/>
              <w:snapToGrid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eastAsia="zh-CN" w:bidi="ar-SA"/>
              </w:rPr>
            </w:pPr>
          </w:p>
        </w:tc>
        <w:tc>
          <w:tcPr>
            <w:tcW w:w="6978" w:type="dxa"/>
            <w:gridSpan w:val="3"/>
            <w:noWrap w:val="0"/>
            <w:vAlign w:val="center"/>
          </w:tcPr>
          <w:p w14:paraId="154B2395">
            <w:pPr>
              <w:widowControl w:val="0"/>
              <w:adjustRightInd/>
              <w:snapToGrid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eastAsia="zh-CN" w:bidi="ar-SA"/>
              </w:rPr>
            </w:pPr>
          </w:p>
        </w:tc>
      </w:tr>
    </w:tbl>
    <w:p w14:paraId="4A6B2FE5">
      <w:pPr>
        <w:jc w:val="center"/>
        <w:rPr>
          <w:ins w:id="11" w:author="汤勇" w:date="2024-11-03T18:55:45Z"/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495F152B">
      <w:pPr>
        <w:jc w:val="center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 xml:space="preserve">表三 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u w:val="single"/>
          <w:shd w:val="clear" w:color="auto" w:fill="auto"/>
          <w:lang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shd w:val="clear" w:color="auto" w:fill="auto"/>
          <w:lang w:eastAsia="zh-CN"/>
        </w:rPr>
        <w:t>公司）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拟安排作业人员名单</w:t>
      </w:r>
    </w:p>
    <w:tbl>
      <w:tblPr>
        <w:tblStyle w:val="10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5"/>
        <w:gridCol w:w="924"/>
        <w:gridCol w:w="1188"/>
        <w:gridCol w:w="1872"/>
        <w:gridCol w:w="1316"/>
        <w:gridCol w:w="1215"/>
        <w:gridCol w:w="1215"/>
      </w:tblGrid>
      <w:tr w14:paraId="064F0A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4A7D137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  <w:t>序号</w:t>
            </w:r>
          </w:p>
        </w:tc>
        <w:tc>
          <w:tcPr>
            <w:tcW w:w="92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4A88F441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  <w:t>姓名</w:t>
            </w:r>
          </w:p>
        </w:tc>
        <w:tc>
          <w:tcPr>
            <w:tcW w:w="118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3DA8E3CD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  <w:t>工种</w:t>
            </w:r>
          </w:p>
        </w:tc>
        <w:tc>
          <w:tcPr>
            <w:tcW w:w="187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1E15DC0C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  <w:t>证书名称</w:t>
            </w:r>
          </w:p>
        </w:tc>
        <w:tc>
          <w:tcPr>
            <w:tcW w:w="131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379AD65E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  <w:t>专业</w:t>
            </w:r>
          </w:p>
        </w:tc>
        <w:tc>
          <w:tcPr>
            <w:tcW w:w="121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7E6C3C5B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  <w:t>证号</w:t>
            </w:r>
          </w:p>
        </w:tc>
        <w:tc>
          <w:tcPr>
            <w:tcW w:w="121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113022B6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 w:bidi="ar-SA"/>
              </w:rPr>
              <w:t>意外险投保情况</w:t>
            </w:r>
          </w:p>
        </w:tc>
      </w:tr>
      <w:tr w14:paraId="7F6DB6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A694075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</w:rPr>
              <w:t>1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</w:tcPr>
          <w:p w14:paraId="3228F730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</w:tcPr>
          <w:p w14:paraId="56FF2787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</w:tcPr>
          <w:p w14:paraId="279E8658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</w:tcPr>
          <w:p w14:paraId="2DB0DF39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</w:tcPr>
          <w:p w14:paraId="56AB5E8D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</w:tcPr>
          <w:p w14:paraId="084DCFD8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0AFE99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1557730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</w:rPr>
              <w:t>···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</w:tcPr>
          <w:p w14:paraId="67336EE6">
            <w:pP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</w:tcPr>
          <w:p w14:paraId="2A84BDBF">
            <w:pP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</w:tcPr>
          <w:p w14:paraId="6EA30A83">
            <w:pP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</w:tcPr>
          <w:p w14:paraId="5324A62C">
            <w:pP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</w:tcPr>
          <w:p w14:paraId="61FCCB9E">
            <w:pP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</w:tcPr>
          <w:p w14:paraId="4A566849">
            <w:pP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69A5B3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0B1C1B3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</w:rPr>
              <w:t>n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</w:tcPr>
          <w:p w14:paraId="0197CFFB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</w:tcPr>
          <w:p w14:paraId="25652FE2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</w:tcPr>
          <w:p w14:paraId="4826731B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</w:tcPr>
          <w:p w14:paraId="7879978C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</w:tcPr>
          <w:p w14:paraId="399F2DDA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</w:tcPr>
          <w:p w14:paraId="01B3ABD1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</w:tbl>
    <w:p w14:paraId="6E75E4EA">
      <w:pPr>
        <w:rPr>
          <w:ins w:id="12" w:author="小小春" w:date="2025-01-15T14:28:20Z"/>
          <w:rFonts w:hint="eastAsia" w:ascii="仿宋" w:hAnsi="仿宋" w:eastAsia="仿宋" w:cs="仿宋"/>
          <w:color w:val="auto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40937FAF">
      <w:pPr>
        <w:rPr>
          <w:rFonts w:hint="eastAsia" w:ascii="仿宋" w:hAnsi="仿宋" w:eastAsia="仿宋" w:cs="仿宋"/>
          <w:color w:val="auto"/>
          <w:lang w:val="en-US" w:eastAsia="zh-CN"/>
        </w:rPr>
      </w:pPr>
    </w:p>
    <w:p w14:paraId="166904E5">
      <w:pPr>
        <w:pStyle w:val="4"/>
        <w:numPr>
          <w:ilvl w:val="-1"/>
          <w:numId w:val="0"/>
        </w:numPr>
        <w:ind w:left="0"/>
        <w:jc w:val="both"/>
        <w:rPr>
          <w:ins w:id="13" w:author="秦艽" w:date="2024-11-03T18:03:30Z"/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u w:val="none"/>
          <w:shd w:val="clear" w:color="auto" w:fill="auto"/>
          <w:lang w:eastAsia="zh-CN"/>
        </w:rPr>
      </w:pPr>
      <w:ins w:id="14" w:author="秦艽" w:date="2024-11-03T18:05:24Z">
        <w:r>
          <w:rPr>
            <w:rFonts w:hint="eastAsia" w:ascii="仿宋" w:hAnsi="仿宋" w:eastAsia="仿宋" w:cs="仿宋"/>
            <w:b/>
            <w:bCs/>
            <w:color w:val="auto"/>
            <w:sz w:val="28"/>
            <w:szCs w:val="28"/>
            <w:highlight w:val="none"/>
            <w:u w:val="none"/>
            <w:shd w:val="clear" w:color="auto" w:fill="auto"/>
            <w:lang w:val="en-US" w:eastAsia="zh-CN"/>
          </w:rPr>
          <w:t>二</w:t>
        </w:r>
      </w:ins>
      <w:ins w:id="15" w:author="秦艽" w:date="2024-11-03T18:05:25Z">
        <w:r>
          <w:rPr>
            <w:rFonts w:hint="eastAsia" w:ascii="仿宋" w:hAnsi="仿宋" w:eastAsia="仿宋" w:cs="仿宋"/>
            <w:b/>
            <w:bCs/>
            <w:color w:val="auto"/>
            <w:sz w:val="28"/>
            <w:szCs w:val="28"/>
            <w:highlight w:val="none"/>
            <w:u w:val="none"/>
            <w:shd w:val="clear" w:color="auto" w:fill="auto"/>
            <w:lang w:val="en-US" w:eastAsia="zh-CN"/>
          </w:rPr>
          <w:t>、</w:t>
        </w:r>
      </w:ins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u w:val="none"/>
          <w:shd w:val="clear" w:color="auto" w:fill="auto"/>
          <w:lang w:val="en-US" w:eastAsia="zh-CN"/>
        </w:rPr>
        <w:t>投标</w:t>
      </w:r>
      <w:ins w:id="16" w:author="小小春" w:date="2025-01-15T14:46:56Z">
        <w:r>
          <w:rPr>
            <w:rFonts w:hint="eastAsia" w:ascii="仿宋" w:hAnsi="仿宋" w:eastAsia="仿宋" w:cs="仿宋"/>
            <w:b/>
            <w:bCs/>
            <w:color w:val="auto"/>
            <w:sz w:val="28"/>
            <w:szCs w:val="28"/>
            <w:highlight w:val="none"/>
            <w:u w:val="none"/>
            <w:shd w:val="clear" w:color="auto" w:fill="auto"/>
            <w:lang w:val="en-US" w:eastAsia="zh-CN"/>
          </w:rPr>
          <w:t>报价</w:t>
        </w:r>
      </w:ins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u w:val="none"/>
          <w:shd w:val="clear" w:color="auto" w:fill="auto"/>
          <w:lang w:val="en-US" w:eastAsia="zh-CN"/>
        </w:rPr>
        <w:t>表</w:t>
      </w:r>
    </w:p>
    <w:tbl>
      <w:tblPr>
        <w:tblW w:w="1381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80"/>
        <w:gridCol w:w="2998"/>
        <w:gridCol w:w="819"/>
        <w:gridCol w:w="2260"/>
        <w:gridCol w:w="2762"/>
      </w:tblGrid>
      <w:tr w14:paraId="7C4CD0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81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E6D10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广东泽宇新能源工程有限公司新建风电30#项目（一标段）投标汇总表</w:t>
            </w:r>
          </w:p>
        </w:tc>
      </w:tr>
      <w:tr w14:paraId="160D5E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68299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0"/>
                <w:rFonts w:hint="eastAsia" w:ascii="仿宋" w:hAnsi="仿宋" w:eastAsia="仿宋" w:cs="仿宋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4A63B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0"/>
                <w:rFonts w:hint="eastAsia" w:ascii="仿宋" w:hAnsi="仿宋" w:eastAsia="仿宋" w:cs="仿宋"/>
                <w:sz w:val="24"/>
                <w:szCs w:val="24"/>
                <w:bdr w:val="none" w:color="auto" w:sz="0" w:space="0"/>
                <w:lang w:val="en-US" w:eastAsia="zh-CN" w:bidi="ar"/>
              </w:rPr>
              <w:t>分组工程名称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43C10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1"/>
                <w:rFonts w:hint="eastAsia" w:ascii="仿宋" w:hAnsi="仿宋" w:eastAsia="仿宋" w:cs="仿宋"/>
                <w:sz w:val="24"/>
                <w:szCs w:val="24"/>
                <w:bdr w:val="none" w:color="auto" w:sz="0" w:space="0"/>
                <w:lang w:val="en-US" w:eastAsia="zh-CN" w:bidi="ar"/>
              </w:rPr>
              <w:t>税率</w:t>
            </w:r>
          </w:p>
        </w:tc>
        <w:tc>
          <w:tcPr>
            <w:tcW w:w="2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6483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0"/>
                <w:rFonts w:hint="eastAsia" w:ascii="仿宋" w:hAnsi="仿宋" w:eastAsia="仿宋" w:cs="仿宋"/>
                <w:sz w:val="24"/>
                <w:szCs w:val="24"/>
                <w:bdr w:val="none" w:color="auto" w:sz="0" w:space="0"/>
                <w:lang w:val="en-US" w:eastAsia="zh-CN" w:bidi="ar"/>
              </w:rPr>
              <w:t>含税价（万元）</w:t>
            </w:r>
          </w:p>
        </w:tc>
        <w:tc>
          <w:tcPr>
            <w:tcW w:w="2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B949A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 w14:paraId="354361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5769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501D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施工辅助工程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96B0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9%</w:t>
            </w:r>
          </w:p>
        </w:tc>
        <w:tc>
          <w:tcPr>
            <w:tcW w:w="2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0F523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75F78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0B876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3409B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8542E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安装工程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2FCD2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9%</w:t>
            </w:r>
          </w:p>
        </w:tc>
        <w:tc>
          <w:tcPr>
            <w:tcW w:w="2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DC618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E79DB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F7362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A207B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4B793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建筑工程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716D9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9%</w:t>
            </w:r>
          </w:p>
        </w:tc>
        <w:tc>
          <w:tcPr>
            <w:tcW w:w="2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3DB9B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4CB67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966FA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EBA48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DB42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2"/>
                <w:rFonts w:hint="eastAsia" w:ascii="仿宋" w:hAnsi="仿宋" w:eastAsia="仿宋" w:cs="仿宋"/>
                <w:sz w:val="24"/>
                <w:szCs w:val="24"/>
                <w:bdr w:val="none" w:color="auto" w:sz="0" w:space="0"/>
                <w:lang w:val="en-US" w:eastAsia="zh-CN" w:bidi="ar"/>
              </w:rPr>
              <w:t>其他费用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B3144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6%</w:t>
            </w:r>
          </w:p>
        </w:tc>
        <w:tc>
          <w:tcPr>
            <w:tcW w:w="2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918C7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8BB1F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86E4C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10C97C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1F027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安全文明措施费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C33FC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9%</w:t>
            </w:r>
          </w:p>
        </w:tc>
        <w:tc>
          <w:tcPr>
            <w:tcW w:w="2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E909C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04F34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6416A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exact"/>
        </w:trPr>
        <w:tc>
          <w:tcPr>
            <w:tcW w:w="879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0A22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1"/>
                <w:rFonts w:hint="eastAsia" w:ascii="仿宋" w:hAnsi="仿宋" w:eastAsia="仿宋" w:cs="仿宋"/>
                <w:sz w:val="24"/>
                <w:szCs w:val="24"/>
                <w:bdr w:val="none" w:color="auto" w:sz="0" w:space="0"/>
                <w:lang w:val="en-US" w:eastAsia="zh-CN" w:bidi="ar"/>
              </w:rPr>
              <w:t>投标总价（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1+2+3+4+</w:t>
            </w:r>
            <w:r>
              <w:rPr>
                <w:rStyle w:val="21"/>
                <w:rFonts w:hint="eastAsia" w:ascii="仿宋" w:hAnsi="仿宋" w:eastAsia="仿宋" w:cs="仿宋"/>
                <w:sz w:val="24"/>
                <w:szCs w:val="24"/>
                <w:bdr w:val="none" w:color="auto" w:sz="0" w:space="0"/>
                <w:lang w:val="en-US" w:eastAsia="zh-CN" w:bidi="ar"/>
              </w:rPr>
              <w:t>5）</w:t>
            </w:r>
          </w:p>
        </w:tc>
        <w:tc>
          <w:tcPr>
            <w:tcW w:w="2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47156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1ED3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FF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本项设最高限价4602万元。</w:t>
            </w:r>
          </w:p>
        </w:tc>
      </w:tr>
    </w:tbl>
    <w:p w14:paraId="5CA6D467">
      <w:pPr>
        <w:jc w:val="left"/>
        <w:rPr>
          <w:rFonts w:hint="eastAsia" w:ascii="仿宋" w:hAnsi="仿宋" w:eastAsia="仿宋" w:cs="仿宋"/>
          <w:color w:val="auto"/>
          <w:sz w:val="28"/>
          <w:szCs w:val="28"/>
          <w:highlight w:val="none"/>
          <w:shd w:val="clear" w:color="auto" w:fill="auto"/>
          <w:lang w:val="en-US" w:eastAsia="zh-CN"/>
        </w:rPr>
      </w:pPr>
    </w:p>
    <w:p w14:paraId="6D870AF2">
      <w:pPr>
        <w:rPr>
          <w:rFonts w:hint="eastAsia" w:ascii="仿宋" w:hAnsi="仿宋" w:eastAsia="仿宋" w:cs="仿宋"/>
          <w:color w:val="auto"/>
          <w:sz w:val="28"/>
          <w:szCs w:val="28"/>
          <w:highlight w:val="none"/>
          <w:shd w:val="clear" w:color="auto" w:fill="auto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shd w:val="clear" w:color="auto" w:fill="auto"/>
          <w:lang w:val="en-US" w:eastAsia="zh-CN"/>
        </w:rPr>
        <w:br w:type="page"/>
      </w:r>
    </w:p>
    <w:tbl>
      <w:tblPr>
        <w:tblW w:w="0" w:type="auto"/>
        <w:tblInd w:w="9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2715"/>
        <w:gridCol w:w="4628"/>
        <w:gridCol w:w="939"/>
        <w:gridCol w:w="578"/>
        <w:gridCol w:w="759"/>
        <w:gridCol w:w="756"/>
        <w:gridCol w:w="1159"/>
        <w:gridCol w:w="942"/>
        <w:gridCol w:w="1022"/>
      </w:tblGrid>
      <w:tr w14:paraId="316685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52267C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安装工程工程量清单报价表</w:t>
            </w:r>
          </w:p>
        </w:tc>
      </w:tr>
      <w:tr w14:paraId="03D74E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0B6E0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21E5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材料（设备）名称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A84FE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项目特征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80CDE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计量单位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DC9F7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数量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3DDE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含税单价（元）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E5FF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含税综合单价（元）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85BA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合计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（万元）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4C7A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 w14:paraId="3CB8A5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4D24E5D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47E45B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423533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1322D95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6490959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DFF9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安装费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7F28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装置性材料费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2E11F7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84C3CB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FE04A5D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D8ECE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94C25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4A8E26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发电场设备及安装工程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332B1069">
            <w:pPr>
              <w:jc w:val="left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8F7823B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DE02EC3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B367B1C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ACDD14E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B8D72C3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76EBE43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C33A35A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B1DAC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0543A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EFC4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风电机组出线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F0EB3E"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89C747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0BA166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65B371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69EE97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5AF4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5389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C1C5B5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E4D60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840B810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89A2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动力电缆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2B22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名称：动力电缆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型号：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ZC-YJY22-1.8/3kV-3×300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DCDD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km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3BEE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AC5D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5010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67BD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519D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9BCA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材料甲供</w:t>
            </w:r>
          </w:p>
        </w:tc>
      </w:tr>
      <w:tr w14:paraId="02C8C3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A6CB0FB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CCE4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动力电缆终端头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E7C9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名称：动力电缆终端头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型号：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ZC-YJY22-1.8/3kV-3×300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88A4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BE95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33BB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826E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8C2E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5D68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DB643A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81019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E68E9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C224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机组变压器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D06879"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D86C76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731E1A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5EBB1F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0D1F63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062C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73A866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41EC4C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F2FF0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9D77F07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82A3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箱变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1FDCC5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名称：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35kV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箱式变压器（华变）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型号：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S18-6900/37 6900kVA D,yn11 37±2×2.5%/1.14kV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0315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1373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A303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4EDE97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AD92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00E5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2837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设备甲供</w:t>
            </w:r>
          </w:p>
        </w:tc>
      </w:tr>
      <w:tr w14:paraId="093721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26033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2BBBEE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接地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3FC34349"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BEA2710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52048C8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0028FC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13D491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3FFB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68931A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61F06D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1BA0F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873AE2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B99E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镀锌接地扁钢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2245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60*6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AAAF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km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91C7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147E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5F7B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A809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6210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B302AF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AE95F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EB6AEF7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C501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垂直接地极（风机接地）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553B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Φ50 L=2.5m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DD1E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218A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4F0B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9075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30B6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F73E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96AE8F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8F130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63CB9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29B2FF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风机接地电阻降阻处理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598F39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山地项目，考虑降阻措施，接地外引或者降阻模块综合考虑。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1324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1B99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7F2D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5B7D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5B4E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44ED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A8C10E8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C3069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5584C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6F89CA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集电线路设备及安装工程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1A9D10ED"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4E6D125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551D75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1B8621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40DD05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36AD08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737FEA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657AF37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BBD5B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D743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2E8E55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集电电缆线路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5D95590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BFC5B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B3A65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6C0D51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3DB09E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72D638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26CC93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C3976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04E82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58014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0AF9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35kV 集电线路电力电缆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D2FD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1.名称：电力电缆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2.型号：ZC-YJLHV22-26/35kV 3×95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3.敷设方式：直埋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C06E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km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B749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5.98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2B67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665F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3ED9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DB5A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CB85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材料甲供</w:t>
            </w:r>
          </w:p>
        </w:tc>
      </w:tr>
      <w:tr w14:paraId="3AE54B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BD24C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EF95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35kV 集电线路电力电缆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C2B1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1.名称：电力电缆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2.ZC-YJLHV22-26/35kV 3×150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3.敷设方式：直埋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1714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km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E364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8AF4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AE81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EF65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8420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8DAD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材料甲供</w:t>
            </w:r>
          </w:p>
        </w:tc>
      </w:tr>
      <w:tr w14:paraId="6D70C2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F9D35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D8CD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35kV 集电线路电力电缆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6636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1.名称：电力电缆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2.型号：ZC-YJLHV22-26/35kV 3×300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3.敷设方式：直埋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9341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km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0581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0.75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3D40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D309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3792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217B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F263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材料甲供</w:t>
            </w:r>
          </w:p>
        </w:tc>
      </w:tr>
      <w:tr w14:paraId="64AE38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FEE41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3B6C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35kV 集电线路电力电缆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6049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1.名称：电力电缆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2.型号：ZC-YJLHV22-26/35kV 3×500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3.敷设方式：直埋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07DB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km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D162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AA2D1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83F4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B652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D7E6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4F56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材料甲供</w:t>
            </w:r>
          </w:p>
        </w:tc>
      </w:tr>
      <w:tr w14:paraId="0C75EF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79356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DB12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35kV电缆终端头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A37D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1.名称：电缆终端头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2.配合ZC-YJLHV22-26/35kV 3×95电缆用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D34E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8B35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16F3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81AD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D770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2CC0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E331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833AC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10F34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8CF4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35kV电缆终端头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87CE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1.名称：电缆终端头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2.配合ZC-YJLHV22-26/35kV 3×150电缆用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2CAF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0663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8611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0946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C9DE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CF1D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826F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6F23E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9C639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A25C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35kV电缆终端头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98D5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1.名称：电缆终端头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2.配合ZC-YJLHV22-26/35kV 3×300电缆用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A402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C08F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7C50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D1A4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5672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F81B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16E6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F550E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8B7F7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EAEA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35kV电缆终端头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EFE5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1.名称：电缆终端头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2.配合ZC-YJLHV22-26/35kV 3×500电缆用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D950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68A3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055F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F09E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2E42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674F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8BDD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8E1F1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6B69E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9FDC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电缆中间头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7B92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1.名称：电缆中间头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2.配合35kV电缆用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F8AE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668F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A56D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1A18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8E01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E5DD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C859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45087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A668C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4927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电缆分支箱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E860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1.名称：电缆分支箱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2.两进一出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F108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E044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CA41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DA1D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EF85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E5E1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0577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193F5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23AA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C007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通讯光缆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2BF6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1.名称铠装单模GYFTA53-36B1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2.敷设方式：直埋敷设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A93A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km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08F0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E9DA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2D6D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12AD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C102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BD86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609FA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5B48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1AB5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电缆防火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951C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1.主要材料：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防火涂料 DFT 300kg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防火包 FPB 33m3</w:t>
            </w:r>
            <w:r>
              <w:rPr>
                <w:rFonts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防火堵料 YJFD-III 3.3m3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2.用处：电缆沟，开关柜等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BDF6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0F49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D8C2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37B9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D411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5DCE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C2B8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F51FD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0058F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1D5B21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集电架空线路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6777AE8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64EB1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CCBC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30BBC0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41AB7C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104F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669E4F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632D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A205D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8305F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62BE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35kV 架空线 单塔单回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DEB6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1.名称：架空线路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2.型号：JL/G1A-240/30 15mm覆冰区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含架空导线、地线、塔材、基础、接地材料等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B176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km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CBA5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8.95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4CE0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29380A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A9B1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6DD2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ABA3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08252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D1DF0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5A4B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35kV 架空线 同塔双回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91CA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1.名称：架空线路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2.型号：JL/G1A-240/30 15mm覆冰区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含架空导线、地线、塔材、基础、接地材料等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96B5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km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B9A3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793F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3B3408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13F2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D0BA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A35D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492C1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0B825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036446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升压变电站设备及安装工程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560C4F8E"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805E608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CD906ED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5F2A6C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454661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10E637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47EE17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9F5FEC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534FA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CF0BF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5A1CCF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主变压器系统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250CC3F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6B6C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897E3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797885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7F2142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285783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27F606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8FEA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05B79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19FC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7FDC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主变压器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096BF7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1.名称：110kV油浸式有载调压变压器（含中心点设备）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2.型号：SZ18-75000kVA YN, d11 Uk=10.5% 115±8×1.25%/37kV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D1E2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560C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879D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5C7150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624F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55DE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A4E6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设备甲供</w:t>
            </w:r>
          </w:p>
        </w:tc>
      </w:tr>
      <w:tr w14:paraId="0E3C7A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8C5A0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5B7A88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配电装置设备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5DBED78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7F5F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00EF5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688781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1DD16B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2F9EB3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7BD7FA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FAD9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0D11E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383E5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5127B4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35kV配电装置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7FBB011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50AC9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A0DB4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5006CC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348A3D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5B8317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214E43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5D7C9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37F58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10A48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D410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35kV开关柜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5480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1.名称：35kV三相交流户内铠装金属封闭移开柜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2.型号：KYN61-40.5  2000A/4s 31.5kA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3.用途：主变进线柜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4E25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C08A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02E1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2639D0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6753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E021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2D79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设备甲供</w:t>
            </w:r>
          </w:p>
        </w:tc>
      </w:tr>
      <w:tr w14:paraId="463E3B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EF8B2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8E58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35kV开关柜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8830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1.名称：35kV三相交流户内铠装金属封闭移开柜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2.型号：KYN61-40.5  1250A/4s 31.5kA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3.用途：风机集电线路出线柜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630F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A2A9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380C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7EAB03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7C61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E29A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D9D9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设备甲供</w:t>
            </w:r>
          </w:p>
        </w:tc>
      </w:tr>
      <w:tr w14:paraId="1C3D09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C02B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E487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35kV开关柜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FC29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1.名称：35kV三相交流户内铠装金属封闭移开柜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2.型号：KYN61-40.5  1250A/4s 31.5kA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3.用途：SVG出线柜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A92A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2D7A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ED32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4F2302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22B7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D1F5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565E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设备甲供</w:t>
            </w:r>
          </w:p>
        </w:tc>
      </w:tr>
      <w:tr w14:paraId="631A57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A7635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5537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35kV开关柜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84C8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1.名称：35kV三相交流户内铠装金属封闭移开柜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2.型号：KYN61-40.5  1250A/4s 31.5kA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3.用途：接地变出线柜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0DE8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3DCE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DEA4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206DEC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C509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1573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E3BF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设备甲供</w:t>
            </w:r>
          </w:p>
        </w:tc>
      </w:tr>
      <w:tr w14:paraId="4C93EF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8AA1F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F74C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35kV开关柜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A657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1.名称：35kV三相交流户内铠装金属封闭移开柜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2.型号：KYN61-40.5  1250A/4s 31.5kA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3.用途：PT柜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2C63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5B9F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3E49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408521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2E0B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A17C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D9C5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设备甲供</w:t>
            </w:r>
          </w:p>
        </w:tc>
      </w:tr>
      <w:tr w14:paraId="61439B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CFF6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1386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全绝缘管母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35F6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2000A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8B4C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m/三相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1C31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07B8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FDA6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EB2C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13DD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9CDE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A9791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3698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1CF5D1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35kV 预制舱/二次预制舱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38B563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层数2层，长21mx宽6.5m，包括预制舱内照明、接地、动力、暖通及配电箱，满足40年使用寿命，满足项目地环境条件使用。具体布置见附图。高度暂估。带内外精装修，配套相关设备等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9281A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3C9E9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FEB5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3813BC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0D0D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C23A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BA2A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设备甲供</w:t>
            </w:r>
          </w:p>
        </w:tc>
      </w:tr>
      <w:tr w14:paraId="144D44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3EDC0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3136EA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110kV配电装置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4ADB78E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79ED6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4B239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26ABC4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601369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ECBC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082EDB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0D596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EC84E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5410A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DDEE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全封闭组合电器(GIS)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1D32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1.名称：110kV线变组间隔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2.型号：126kV 2000A 40kA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6B3B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间隔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3345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D10D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3CD5A9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6507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9D2B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A257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设备甲供</w:t>
            </w:r>
          </w:p>
        </w:tc>
      </w:tr>
      <w:tr w14:paraId="338293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071E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59F819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GIS预制舱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39602C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长8m，宽6m(具体尺寸以设备厂家提资为准)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带内外精装修，配套相关设备等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827D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1E1E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218B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6D4798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ACB2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F671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9226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设备甲供</w:t>
            </w:r>
          </w:p>
        </w:tc>
      </w:tr>
      <w:tr w14:paraId="69F400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15E27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4B54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110kV 避雷器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B050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Y10WZ-108/281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9F06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E734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1A2F56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73C2AE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F4B8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B183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333A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设备甲供</w:t>
            </w:r>
          </w:p>
        </w:tc>
      </w:tr>
      <w:tr w14:paraId="0DCBF4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A8F84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8AEA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110kV 电容式电压互感器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F35A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110/√3/0.1/√3/0.1/√3/0.1/√3/0.1kV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86E3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0F6C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6088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45AD25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20A9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8722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626F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设备甲供</w:t>
            </w:r>
          </w:p>
        </w:tc>
      </w:tr>
      <w:tr w14:paraId="61736A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7672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06608C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钢芯铝绞线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56FDE1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JL/G1A-240/30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8C60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9747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3754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A43B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DE4A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65E3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2B8C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642F6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C3E8F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1ACA64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铜铝过渡设备线夹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2D0C2D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SYG-240/30B（80x80）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4221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8C31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F0BC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A294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A21A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150A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969E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AAC0D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B3F3F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424228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铝设备线夹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11EC3E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SY-240/30B（80×80）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BEEB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EE4C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EC17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3950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B917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1B09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9B16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73BC9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2E729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72D7FF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铝设备线夹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3713D7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SY-240/30B-160×180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13FB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2086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E52C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18D6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2943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8039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FE3B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D98E9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A6986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04EC9A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铝设备线夹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39F5A7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SY-240/30B（150x110）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B1EE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0403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A37E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E822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EAE8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0B34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F3C9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AABA3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EDC72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78206C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铝设备线夹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6A7809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SY-240/30B（110x140）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BAD7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804A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5760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677C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B74B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3313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CBED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EEF0D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E701C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44833C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耐张绝缘子串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6623E2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9x(XWP-100)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3213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BE0B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F5B4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C2B9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B64A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B4C8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7B3D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55A29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5B979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35F1C8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耐张线夹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2B9409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NY-240/30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C189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F1A1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5CB9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9C66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C429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4F90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E516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39D7B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91470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6AA612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T型线夹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721950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TY-240/30B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6489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4914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A774A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EE03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85CA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77EB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20A1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3B820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A690D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615753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无功补偿系统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700579A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BA5B6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EC476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262A2F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35C160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E2C3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7B95BF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0CEF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86E00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1189D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9A65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无功补偿装置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DEA7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无功补偿装置额定电压35kV, SVG补偿容量：±23Mvar，直挂式。电抗器室、隔离开关、断路器室外安装，功率柜集装箱内安装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0D67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0DD6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754D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43F904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A5F7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F334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EDBB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设备甲供</w:t>
            </w:r>
          </w:p>
        </w:tc>
      </w:tr>
      <w:tr w14:paraId="5BC844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89C29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4C7FAD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站（备）用电系统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303AD1F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4EB41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E906A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61B953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4ED9DA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A95A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5C060B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818FE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A10AF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04C67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1EBC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接地兼站用变压器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40B4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干式接地变：DKSC-800/37-315/0.4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           37±2×2.5%/0.4kV  ZNyn11   1台；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接地电阻：106.8Ω，200A/10S  1台；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隔离开关：GN19-40.5/630  1台；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电流互感器：LZZBJ9-10，200/1A，5P20/5P20/0.5，20/20/20VA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D3EE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38D6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555D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4D7DA2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7296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0101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F498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设备甲供</w:t>
            </w:r>
          </w:p>
        </w:tc>
      </w:tr>
      <w:tr w14:paraId="1F4CA7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391A9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D80A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10kV站用变压器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CE7B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10kV箱变，SCB13-315kVA，10kV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0C28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6510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CCF9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332E57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2CC8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3F74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5B31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设备甲供</w:t>
            </w:r>
          </w:p>
        </w:tc>
      </w:tr>
      <w:tr w14:paraId="391E5B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66B4D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6D8D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低压开关柜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40C7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MNS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E947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9F1D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209B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2948C9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CA23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5260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A08E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设备甲供</w:t>
            </w:r>
          </w:p>
        </w:tc>
      </w:tr>
      <w:tr w14:paraId="66F137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D5B15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CD80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配电箱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3CA07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723B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D942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9613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485ABB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76AF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3F75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08EE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设备甲供</w:t>
            </w:r>
          </w:p>
        </w:tc>
      </w:tr>
      <w:tr w14:paraId="459FE9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75CD9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2EC511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电力电缆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0E5DECF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F4340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76E52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29BA64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19D7EE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1A3E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180F69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EC327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A9899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4AEE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5169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电力电缆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3D6D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1.名称：电力电缆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2.型号：ZC-YJV22-26/35kV 3×95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3.敷设方式：电缆沟内支架敷设或穿管敷设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1DCC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9068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37D4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74F8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57EF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5BF1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1F15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材料甲供</w:t>
            </w:r>
          </w:p>
        </w:tc>
      </w:tr>
      <w:tr w14:paraId="7772CB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A5830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54C7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电力电缆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5B0A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1.名称：电力电缆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2.型号：ZC-YJV22-26/35kV 3×300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3.敷设方式：电缆沟内支架敷设或穿管敷设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3D0C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DB36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CC31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5250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CE09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9A96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21C4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材料甲供</w:t>
            </w:r>
          </w:p>
        </w:tc>
      </w:tr>
      <w:tr w14:paraId="3CC34F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96E52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986A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电力电缆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DEC8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1.名称：10kV电力电缆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2.型号：ZC-YJV22-8.7/10-3*120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3.敷设方式：电缆沟内支架敷设或穿管敷设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具体长度以末端10kV杆塔位置为准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EE05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E8DE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E722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1311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FC58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FB97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CBD3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材料甲供</w:t>
            </w:r>
          </w:p>
        </w:tc>
      </w:tr>
      <w:tr w14:paraId="71250D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13B9E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1A3B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低压电力电缆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09D3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1.名称：低压电力电缆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2.型号：ZC-YJV22-0.6/1kV-3x400+1x185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3.敷设方式：电缆沟内支架敷设或穿管敷设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FA31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A16B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CB5B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EEA1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E3F9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7599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6D2D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材料甲供</w:t>
            </w:r>
          </w:p>
        </w:tc>
      </w:tr>
      <w:tr w14:paraId="5BE2DE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8520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F1DB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低压电力电缆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96A8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1.名称：电力电缆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2.型号：ZC-YJV22-0.6/1kV-4x35+1x16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3.敷设方式：电缆沟内支架敷设或穿管敷设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5E3D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58DE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0E6D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7580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24F7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9B4A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A7C4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材料甲供</w:t>
            </w:r>
          </w:p>
        </w:tc>
      </w:tr>
      <w:tr w14:paraId="2A8A9B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17C3B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1AEE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低压电力电缆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D9BE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1.名称：电力电缆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2.型号：ZC-YJV22-0.6/1kV-5x25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3.敷设方式：电缆沟内支架敷设或穿管敷设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12D9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5C0C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870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E019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394D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0203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E478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E27C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材料甲供</w:t>
            </w:r>
          </w:p>
        </w:tc>
      </w:tr>
      <w:tr w14:paraId="3518AB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5E97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0E85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低压电力电缆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7A91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1.名称：电力电缆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2.型号：ZC-YJV22-0.6/1kV-5x10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3.敷设方式：电缆沟内支架敷设或穿管敷设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4AF7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39C6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6285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EE54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ED89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13CF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4592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材料甲供</w:t>
            </w:r>
          </w:p>
        </w:tc>
      </w:tr>
      <w:tr w14:paraId="22AC53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9B04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E870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低压电力电缆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05CE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1.名称：电力电缆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2.型号：ZC-YJV22-0.6/1kV-3x4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3.敷设方式：电缆沟内支架敷设或穿管敷设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6FE8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3754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96E1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07B4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A695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0DD9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8740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材料甲供</w:t>
            </w:r>
          </w:p>
        </w:tc>
      </w:tr>
      <w:tr w14:paraId="5E2340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625F2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6311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低压电力电缆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B074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1.名称：电力电缆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2.型号：WDZN-YJV22-0.6/1kV 3×50+2×25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3.敷设方式：电缆沟内支架敷设或穿管敷设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9E5B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AFA9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033B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38A7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F223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41B3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5E10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材料甲供</w:t>
            </w:r>
          </w:p>
        </w:tc>
      </w:tr>
      <w:tr w14:paraId="62E8A9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5A8A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9A1B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低压电力电缆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B43F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1.名称：电力电缆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2.型号：WDZA-KYJYP2/23-4X2.5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3.敷设方式：电缆沟内支架敷设或穿管敷设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10E0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293C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125F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418E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7A2D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7E35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3015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材料甲供</w:t>
            </w:r>
          </w:p>
        </w:tc>
      </w:tr>
      <w:tr w14:paraId="187B35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AFDE0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FC69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低压电力电缆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9ADF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1.名称：电力电缆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2.型号：ZA-YJV22-0.6/1kV-5x16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3.敷设方式：电缆沟内支架敷设或穿管敷设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AC08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32E2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2155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784C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0DC0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5680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1FFE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材料甲供</w:t>
            </w:r>
          </w:p>
        </w:tc>
      </w:tr>
      <w:tr w14:paraId="5B3382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FDEB1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56DA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低压电力电缆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7877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1.名称：电力电缆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2.型号：ZA-YJV22-0.6/1kV-5x6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3.敷设方式：电缆沟内支架敷设或穿管敷设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C070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5233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E851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5998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A0C6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8243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FCD6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材料甲供</w:t>
            </w:r>
          </w:p>
        </w:tc>
      </w:tr>
      <w:tr w14:paraId="479D6E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D199BB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D012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35kV 电力电缆冷缩终端头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4B22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配合ZC-YJV22-26/35-3*95mm2电缆用，户内开关柜用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79BC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CD93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6058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F531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A482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6C30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544D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B03A9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C4AFC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46F6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35kV 电力电缆冷缩终端头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2395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配合ZC-YJV22-26/35-3*300mm2电缆用，户内用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21F8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943A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9EA3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656A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A512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AD21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6698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D8680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E542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15D2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35kV 电力电缆冷缩终端头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C709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配合ZC-YJV22-26/35-3*95mm2电缆用，户内开关柜用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A38B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570A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E1D6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6051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8D68A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FC0D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D531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E6CEC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7CD0C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1C07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35kV 电力电缆冷缩终端头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C48A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配合ZC-YJV22-26/35-3*300mm2电缆用，户外用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B841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E0FD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14AB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E5F3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AA34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77CD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FEC1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FAED4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57FA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F5ED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1kV电力电缆终端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8F25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各种型号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9209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C72D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28B4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30E5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8DE9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FAA4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A5F0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0D62C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8ECA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3746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预埋管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FC92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热镀锌，SC200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27A5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3768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400A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6A95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0E8A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D5C2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96E5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72625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1DD2A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E2DB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电缆防火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0723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1.主要材料：防火材料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2.用处：电缆沟，开关柜等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0AAE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EC37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C78C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3F97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0769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15A8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FEEF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BD71F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C76D1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4B9C87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电缆支架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68A8A7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热镀锌角钢制作或成品支架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B5741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t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0F9EB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F408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AB75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1CA2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A2E1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D6557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A6CB8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883C1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10402D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接地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3A87230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61435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2FF8B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03AA03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63491D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6E0740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64E4D1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B7EC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E2D07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F2D42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1C1A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镀锌接地扁钢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D985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水平接地体-60*6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6198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km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34FF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C4B8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50DA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A701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3355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0A69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8FE3E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48CB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74C9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垂直接地极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DD51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镀铜钢管'φ50 L=2.5m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2AFF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B3F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83AB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56A0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292F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A256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2E98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F2769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6655C5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1BE834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接地铜排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269D0A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TMY-40mm×4mm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75EF6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30F1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52E4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B252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1F56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1DAD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BE64C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8632C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185736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33C605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BV线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274F48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120mm²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1B2E5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EDFB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8DF6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D9AF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3552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336E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91C6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EDD31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127FB5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057DE1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等电位端子箱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63B4282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0B74D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0CAE7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E8F9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3B1A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483A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E1DD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7B1D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09C92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8A92A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3F98EC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升压站接地电阻降阻处理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1613FC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山地项目，考虑降阻措施，接地外引或者降阻模块综合考虑。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4BCA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2EFE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AB8D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FA28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05C1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921B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54C84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F990B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76A25B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E5D8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升压站监控保护系统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628BC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C0C9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0741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30DA98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5C96D5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55D650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3FF65F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9D90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F7442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F84D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A715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计算机操作台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4516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详见招标技术规范书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BA6C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FA24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5EA6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1A0E0A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883D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467D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71FA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设备甲供</w:t>
            </w:r>
          </w:p>
        </w:tc>
      </w:tr>
      <w:tr w14:paraId="301A3B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8AADB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5F18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系统软件及应用软件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11E3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详见招标技术规范书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7D2C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5E8A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9810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1E7FCB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B909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9CB9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1755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设备甲供</w:t>
            </w:r>
          </w:p>
        </w:tc>
      </w:tr>
      <w:tr w14:paraId="5BD033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09AE04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398D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远动通信柜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57E1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详见招标技术规范书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772C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FBB7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DB16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25ACD4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ED8A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A280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C8A4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设备甲供</w:t>
            </w:r>
          </w:p>
        </w:tc>
      </w:tr>
      <w:tr w14:paraId="04FF9B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7091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4798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同步时钟柜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6030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详见招标技术规范书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2D48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8BF1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C1F8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61FDCA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240C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0D29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585E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设备甲供</w:t>
            </w:r>
          </w:p>
        </w:tc>
      </w:tr>
      <w:tr w14:paraId="36E8BD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88A02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E249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公用测控柜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A83C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详见招标技术规范书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4CE6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CCF3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6357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499ED6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713D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C2C2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4A33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设备甲供</w:t>
            </w:r>
          </w:p>
        </w:tc>
      </w:tr>
      <w:tr w14:paraId="45273E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7F4C9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30C4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站内交换机柜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2F7A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详见招标技术规范书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7235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D437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5ABD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3FFAEA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C1C9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7322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0569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设备甲供</w:t>
            </w:r>
          </w:p>
        </w:tc>
      </w:tr>
      <w:tr w14:paraId="3B911A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7E5EB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B393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110kV 线路保护 1 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69D8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详见招标技术规范书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936C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BDE7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410F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5095C5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510D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4A21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CDA1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设备甲供</w:t>
            </w:r>
          </w:p>
        </w:tc>
      </w:tr>
      <w:tr w14:paraId="456B1B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AE416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F8A4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安全自动装置柜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BB69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详见招标技术规范书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E22E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5EEF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B696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082765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32E5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E970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0C8F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设备甲供</w:t>
            </w:r>
          </w:p>
        </w:tc>
      </w:tr>
      <w:tr w14:paraId="417677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9F728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A28B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一次调频柜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658B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详见招标技术规范书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0F4C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3106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D5C6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29B04F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81C2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D702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8615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设备甲供</w:t>
            </w:r>
          </w:p>
        </w:tc>
      </w:tr>
      <w:tr w14:paraId="7004AF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1B23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00EE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频率电压紧急控制装置柜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207E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详见招标技术规范书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AA64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2774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B0CC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3B067D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B8FF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5714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24C9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设备甲供</w:t>
            </w:r>
          </w:p>
        </w:tc>
      </w:tr>
      <w:tr w14:paraId="3E35F6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D2EE9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BE56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防孤岛保护柜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251E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详见招标技术规范书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AEFA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74BF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7D4E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56C620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8188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3BA4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BA40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设备甲供</w:t>
            </w:r>
          </w:p>
        </w:tc>
      </w:tr>
      <w:tr w14:paraId="302600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BBB0B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A286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全景监控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4B45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详见招标技术规范书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65A5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A561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9496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0F568D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BA8E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B828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CA7B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设备甲供</w:t>
            </w:r>
          </w:p>
        </w:tc>
      </w:tr>
      <w:tr w14:paraId="39EAFE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04F3D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E3B7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保护信息管理子站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96A3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详见招标技术规范书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C625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5E6D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8F31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1B911D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22FA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ADEE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E066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设备甲供</w:t>
            </w:r>
          </w:p>
        </w:tc>
      </w:tr>
      <w:tr w14:paraId="45E035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63EF6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A4A3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110kV 线路测控柜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2CC0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详见招标技术规范书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36E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9620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D781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25F0FE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7E77B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9CC8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120E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设备甲供</w:t>
            </w:r>
          </w:p>
        </w:tc>
      </w:tr>
      <w:tr w14:paraId="341B9A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1D891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3066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主变压器测控柜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294E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详见招标技术规范书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448D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9BF7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E692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786E45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7545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FF0C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8024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设备甲供</w:t>
            </w:r>
          </w:p>
        </w:tc>
      </w:tr>
      <w:tr w14:paraId="25A9F4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15DD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2160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主变保护柜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882A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详见招标技术规范书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0611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9683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46D9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71C4F9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963E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2D31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4A4F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设备甲供</w:t>
            </w:r>
          </w:p>
        </w:tc>
      </w:tr>
      <w:tr w14:paraId="061E3A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EA5A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2E76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35kV 母线保护柜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BD3F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详见招标技术规范书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F036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8CD6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AE14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07E644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0686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3331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1C60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设备甲供</w:t>
            </w:r>
          </w:p>
        </w:tc>
      </w:tr>
      <w:tr w14:paraId="451B5E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4EF25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F4E8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35kV 线路保护测控装置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89B4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详见招标技术规范书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7680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9F92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FC3C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4F632B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4305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604B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4AC9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设备甲供</w:t>
            </w:r>
          </w:p>
        </w:tc>
      </w:tr>
      <w:tr w14:paraId="0F94D5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07055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78B2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35kV 无功补偿设备进线保护测控装置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6A38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详见招标技术规范书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6FBD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07AC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6C27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749D6E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9086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7C14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8919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设备甲供</w:t>
            </w:r>
          </w:p>
        </w:tc>
      </w:tr>
      <w:tr w14:paraId="5A53E1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3EB80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C93A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35kV 站用变兼接地变保护装置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2134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详见招标技术规范书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475A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9683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D69E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646CAC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DA79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02B3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4EE6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设备甲供</w:t>
            </w:r>
          </w:p>
        </w:tc>
      </w:tr>
      <w:tr w14:paraId="2D8B24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6B75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5D85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35kV 母线测控装置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59F1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详见招标技术规范书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6B18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178D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1DCA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17ACCE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7B23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E02A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2162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设备甲供</w:t>
            </w:r>
          </w:p>
        </w:tc>
      </w:tr>
      <w:tr w14:paraId="539484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819A6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2B6B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微机“五防”系统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78AC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详见招标技术规范书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AE48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0B5D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B971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752285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BA45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B558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962B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设备甲供</w:t>
            </w:r>
          </w:p>
        </w:tc>
      </w:tr>
      <w:tr w14:paraId="6FB13F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EAF8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C456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图像监视及防盗系统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59CC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详见招标技术规范书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3E30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546C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5DE7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205A88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19CF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8941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3DB2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设备甲供</w:t>
            </w:r>
          </w:p>
        </w:tc>
      </w:tr>
      <w:tr w14:paraId="424765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AB80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BD14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火灾报警装置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367A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含主机、探测器、报警器、控制模块、线缆,含探针软件等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DBD9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58DD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84D6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1A24A5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6DE5A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BFC4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32DA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设备甲供</w:t>
            </w:r>
          </w:p>
        </w:tc>
      </w:tr>
      <w:tr w14:paraId="01CEDF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7E18A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DC43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故障录波器柜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EBC2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详见招标技术规范书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759C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3EA8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2EDF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0D8FB2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A2C4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91DC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49BA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设备甲供</w:t>
            </w:r>
          </w:p>
        </w:tc>
      </w:tr>
      <w:tr w14:paraId="23EEA6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E6F11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7ED4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有功、无功功率控制系统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67A7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详见招标技术规范书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E952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87C6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D711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75455E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0B1C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01B1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DF89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设备甲供</w:t>
            </w:r>
          </w:p>
        </w:tc>
      </w:tr>
      <w:tr w14:paraId="3B4098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5B97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B087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风功率预测系统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48E9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详见招标技术规范书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EF2E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8C3F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8FC6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471605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C7B8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C65C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B727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设备甲供</w:t>
            </w:r>
          </w:p>
        </w:tc>
      </w:tr>
      <w:tr w14:paraId="28409E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DD80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262D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网络布线系统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0D2D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详见招标技术规范书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D29B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492E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6BCD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0B55C0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4E45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D78F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3BC5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设备甲供</w:t>
            </w:r>
          </w:p>
        </w:tc>
      </w:tr>
      <w:tr w14:paraId="0CCB41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248DB6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164139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交（直）流系统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1B433DA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5C659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48BB7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52F867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2D743D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7435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7A2D7C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DB5A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设备甲供</w:t>
            </w:r>
          </w:p>
        </w:tc>
      </w:tr>
      <w:tr w14:paraId="78C87C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1A94A5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3D56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220V 控制保护直流微机型充电、浮充电柜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FF09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详见招标技术规范书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4999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961B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DD2D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21E33C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3968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5CA2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CEC6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设备甲供</w:t>
            </w:r>
          </w:p>
        </w:tc>
      </w:tr>
      <w:tr w14:paraId="4C1FD4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6EA026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E200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蓄电池组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D405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200Ah 含蓄电池架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7B6A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FE8D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60AC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37C56B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2FA1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EA75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0352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设备甲供</w:t>
            </w:r>
          </w:p>
        </w:tc>
      </w:tr>
      <w:tr w14:paraId="7BA2A1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45D474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EE8C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220V 控制保护直流馈电柜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EA29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详见招标技术规范书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21F0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D3BF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230A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0CC0C2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8296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111E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1934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设备甲供</w:t>
            </w:r>
          </w:p>
        </w:tc>
      </w:tr>
      <w:tr w14:paraId="626C41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40C781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1488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UPS 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1271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详见招标技术规范书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F95D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B7B4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E682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66DFF5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FFEA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07C6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6E0B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设备甲供</w:t>
            </w:r>
          </w:p>
        </w:tc>
      </w:tr>
      <w:tr w14:paraId="39301F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29AAE3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07BA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48V 电源柜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4FE0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详见招标技术规范书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4652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97BD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372A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1C5E93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2BC4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DEB3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4AAC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设备甲供</w:t>
            </w:r>
          </w:p>
        </w:tc>
      </w:tr>
      <w:tr w14:paraId="5DA96E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5A97A4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08819B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事故照明柜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6BC4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详见招标技术规范书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D7C4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C4AF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D4A4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551F7D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DC86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94BC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CD3C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设备甲供</w:t>
            </w:r>
          </w:p>
        </w:tc>
      </w:tr>
      <w:tr w14:paraId="02A048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A96C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6E10FD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通信系统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694919B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48CD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48F75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180130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5C76F2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A9ED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15E553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1E67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设备甲供</w:t>
            </w:r>
          </w:p>
        </w:tc>
      </w:tr>
      <w:tr w14:paraId="19E33E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33928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71C9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市话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55CC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详见招标技术规范书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7CE7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5F29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DF18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1D7BBA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FB56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8610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8939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设备甲供</w:t>
            </w:r>
          </w:p>
        </w:tc>
      </w:tr>
      <w:tr w14:paraId="318FD9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2D394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A485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调度电话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46A9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详见招标技术规范书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DD02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021F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38B8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3AEC01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DF0E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7074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61B6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设备甲供</w:t>
            </w:r>
          </w:p>
        </w:tc>
      </w:tr>
      <w:tr w14:paraId="1D7244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838C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8376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综合配线架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383B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详见招标技术规范书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0A48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89EA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9ED6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6FE176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F007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04B5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1201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设备甲供</w:t>
            </w:r>
          </w:p>
        </w:tc>
      </w:tr>
      <w:tr w14:paraId="6D2124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E1C6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810F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系统通讯柜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8049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详见招标技术规范书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F49C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04A1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0DA1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43C80F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F92F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57E3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5149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设备甲供</w:t>
            </w:r>
          </w:p>
        </w:tc>
      </w:tr>
      <w:tr w14:paraId="326B4A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C350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1F45BD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远程自动控制及电量计量系统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05ECF12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BFE0D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D493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4BD271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7C1C84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D288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20542D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E960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设备甲供</w:t>
            </w:r>
          </w:p>
        </w:tc>
      </w:tr>
      <w:tr w14:paraId="477494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FEF41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D521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调动数据网柜 A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C658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详见招标技术规范书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ADD0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6389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5EA3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27AD51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AFCF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6461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436C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设备甲供</w:t>
            </w:r>
          </w:p>
        </w:tc>
      </w:tr>
      <w:tr w14:paraId="458414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BB25F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3356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调动数据网柜 B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5C50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详见招标技术规范书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4EB7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562A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C546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170DB8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A396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8306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960C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设备甲供</w:t>
            </w:r>
          </w:p>
        </w:tc>
      </w:tr>
      <w:tr w14:paraId="2FC5A4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3D4CE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72FC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二次安防设备柜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F683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详见招标技术规范书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1B6B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E82B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1DAB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15FF1D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37F3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3AF5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5881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设备甲供</w:t>
            </w:r>
          </w:p>
        </w:tc>
      </w:tr>
      <w:tr w14:paraId="75DF11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E1C82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7A1B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同步相量测量柜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6307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详见招标技术规范书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D32E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09D3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4A94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2FE6D9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F620A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28B7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EB62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设备甲供</w:t>
            </w:r>
          </w:p>
        </w:tc>
      </w:tr>
      <w:tr w14:paraId="037983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39918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EC47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关口计量柜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9453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详见招标技术规范书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067A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3E3D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A193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0FF830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672F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6DE5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887E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设备甲供</w:t>
            </w:r>
          </w:p>
        </w:tc>
      </w:tr>
      <w:tr w14:paraId="60CC0D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4966B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88A5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电能质量在线监测柜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3F76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详见招标技术规范书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17E2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6C48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3AD2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20CA8A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6FA6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8A7D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C7EA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设备甲供</w:t>
            </w:r>
          </w:p>
        </w:tc>
      </w:tr>
      <w:tr w14:paraId="3A893C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7D5CD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749115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生产调度管理终端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9415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详见招标技术规范书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B61E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8CED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6C08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50CC61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1805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6E36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B9AD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设备甲供</w:t>
            </w:r>
          </w:p>
        </w:tc>
      </w:tr>
      <w:tr w14:paraId="3AE4A2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8150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34FC6B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发电计划管理终端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766B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详见招标技术规范书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263C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94F1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3511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2F3B9C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8BED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ED84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10A2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设备甲供</w:t>
            </w:r>
          </w:p>
        </w:tc>
      </w:tr>
      <w:tr w14:paraId="2CFFCD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4BFDA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72CE1F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功率调节终端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386A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详见招标技术规范书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35F3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D2BC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B681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2C2AF4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8E87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4978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A86A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设备甲供</w:t>
            </w:r>
          </w:p>
        </w:tc>
      </w:tr>
      <w:tr w14:paraId="6EF62A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76E12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47546E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二次电缆安装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7436C22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B969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D80D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415458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50FE36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29E5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71D607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77AE5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03379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30C47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0F8E89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二次电缆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C3C2B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ZCN-YJY23-0.6/1kV-4×5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D622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km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41E4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3025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BF54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18B1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C832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4B96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材料甲供</w:t>
            </w:r>
          </w:p>
        </w:tc>
      </w:tr>
      <w:tr w14:paraId="7F1A6E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2DB8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0DD47C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二次电缆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9A15F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ZC-KYJYP2-23-450/750V-7×2.5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ABC4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km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2C24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6CA2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2C2B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195D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B6D2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EC81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材料甲供</w:t>
            </w:r>
          </w:p>
        </w:tc>
      </w:tr>
      <w:tr w14:paraId="2D3ED4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2D8DD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033B9D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二次电缆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B7BE6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ZC-KYJYP2-23-450/750V-14×2.5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2CBB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km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D993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9E14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AC73B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B65D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213D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86BA7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材料甲供</w:t>
            </w:r>
          </w:p>
        </w:tc>
      </w:tr>
      <w:tr w14:paraId="1A0FC5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85726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7ECF7A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二次电缆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EFB7C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ZC-KYJYP2-23-450/750V-4×2.5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99B6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km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6464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A077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FB34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43ED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D674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87CF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材料甲供</w:t>
            </w:r>
          </w:p>
        </w:tc>
      </w:tr>
      <w:tr w14:paraId="59419B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A96D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6A55AB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二次电缆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2D020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ZC-KYJYP2-23-450/750V-10×2.5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D8F0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km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C2DE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59CA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7BDB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2D10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A43C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CECA5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材料甲供</w:t>
            </w:r>
          </w:p>
        </w:tc>
      </w:tr>
      <w:tr w14:paraId="1F0C67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B0225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480567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二次电缆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0F278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ZC-KYJYP2-23-450/750V-10×4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1E9A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km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944F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3742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9F7B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C92F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6955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7A915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材料甲供</w:t>
            </w:r>
          </w:p>
        </w:tc>
      </w:tr>
      <w:tr w14:paraId="29A0BC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2E73F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42CCE2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二次电缆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3C234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ZC-KYJYP2-23-450/750V-4×4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02EB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km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B228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0ED3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6F66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375D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03DE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23D0A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材料甲供</w:t>
            </w:r>
          </w:p>
        </w:tc>
      </w:tr>
      <w:tr w14:paraId="3F827A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2231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2E908E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分系统调试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54D54B2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7F743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3F44E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3C8C42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438324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3657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2D1E9F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39356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ED398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E4EEE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364E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站用电系统调试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C1B3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详见招标技术规范书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D1F8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310E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E2F9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500395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139D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3EB8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A9E0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CFA28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06EC9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9821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变压器系统调试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9C34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详见招标技术规范书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5630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949C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516E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3E4CB4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EBB9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E035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25CA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9CF2B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C761F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2536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变电站直流电源系统调试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FB09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详见招标技术规范书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EB4A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7462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8464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1AD540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B5BE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BFC7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5F8F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B5B34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0C75F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6779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35kV 母线系统调试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A34A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详见招标技术规范书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AA94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F037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0F43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4A4083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873E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D23A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8500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D27CB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DA2C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524F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变电站中央信号系统调试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C6E5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详见招标技术规范书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0D24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5B05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088E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5BBA34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B4C4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DB6F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C13D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3958E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7909B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A70C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故障滤波系统调试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FBD6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详见招标技术规范书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EF2B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D40C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F770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1742F7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84FE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1EA2B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AE9C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76C9E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BCF7F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486F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变电站事故照明及不停电电源系统调试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FEA7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详见招标技术规范书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2471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46A0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922C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25F4AF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6D58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E89A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ECFF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07477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3179C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F1D0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变电站微机监控、五防系统调试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A00D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详见招标技术规范书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1897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0342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5406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0D82A1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8B34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8FFA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25F3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32080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9C9E4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11855D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电气设备整套系统调试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1A06E4B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A3391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3F348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4A6199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750B71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6126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4308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E084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44AE8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63D13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F916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变电站整体调试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0B5D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详见招标技术规范书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F5BC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3C15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7438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026FBB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37AC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3D4E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3A3C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FB641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7CD5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A5C9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变电站监控系统调试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B0F0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详见招标技术规范书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3449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89BC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1D95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6F2B4A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04C0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E41B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A51D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0B449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62061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7BC3B3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电气设备特殊项目调试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0299DC6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C85EE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EE788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730CCA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555CE0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DE77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CC0F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6F596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ACB2A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D85BC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E0C4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组合电器 GIS 交流耐压试验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5817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详见招标技术规范书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0DC3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间隔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E80D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A88D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2B515D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4205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EA6B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EDC9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63C12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814E2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28FA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变压器交流耐压试验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D181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详见招标技术规范书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7B73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CC0E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FCDA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0538A5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ABD0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8A6D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9D2D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43930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7206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F0CF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变压器局放试验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DBF3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详见招标技术规范书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8655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0E4C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C199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4F626E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20B8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6547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8E90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C259D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6F7CC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34EA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电力电缆交流耐压试验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1015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详见招标技术规范书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75E5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回路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121F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FCB6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527798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ED87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CC52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B14E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4DF59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7FBDE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32C18E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其他设备及安装工程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1E773422"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4C7196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3CF3083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1C7325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0F0F49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7489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546320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95CBBA0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7F0F1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1B10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A5EF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采暖通风及空调系统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18975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满足站内设计要求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70C9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9018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26D3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22FF29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9B2D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2BA2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D3D6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B119D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B3CD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814A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照明系统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4A49C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满足站内设计要求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8ADD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1264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2569A9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7989BF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8555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361E80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34B5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5D327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269C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8725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室内照明系统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8BE1D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A3EE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39C0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4AE8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3B0AB2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6F98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6EEC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F142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5A4AB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EF09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01F8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室外照明系统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0AE872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3DEA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F9E3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4F79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0488C2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31E9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AA49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2406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D0FA8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F0F4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552D1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房屋建筑工程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43EAB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F8CF8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FC473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4EA863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7BD285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3714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391ADC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A4C59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71369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1DE27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185C3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生活建筑工程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211F47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F8A9B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C856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70314A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7E2C99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4A93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1D5380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FEFA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A3CDB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C1DBD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895C4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综合预制舱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C67E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1.层数1层，长51mx宽7.5m，装配式综合楼，含厨房、用餐间、值班室、办公室、消防室兼控制室、备品备件室功能房间，带内外精装修，配套相关设备等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2.其他：满足设计及规范要求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9F28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B4F1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2BEB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062660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14E8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E1AB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BB41A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甲供设备</w:t>
            </w:r>
          </w:p>
        </w:tc>
      </w:tr>
      <w:tr w14:paraId="2B0FC7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C4425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FCA9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辅助生产建筑工程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608D1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72F7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D1E90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6C899B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30AB31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0FB9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4C5506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0C3A8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90A24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65E71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5A5C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危废间预制舱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7154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1.层数1层，长8.3mx宽4.5m，带内外精装修，配套相关设备等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2.其他：满足设计及规范要求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77C9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BA9E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E683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70465D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30B4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0A06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D15D1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甲供设备</w:t>
            </w:r>
          </w:p>
        </w:tc>
      </w:tr>
      <w:tr w14:paraId="6B58CC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FBD1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A1094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综合水泵房预制舱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BAFA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1.层数1层，长10mx宽6.5m，带内外精装修，配套相关设备等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2.其他：满足设计及规范要求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3933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41D5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85BB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374437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6BD3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509D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0EF3E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甲供设备</w:t>
            </w:r>
          </w:p>
        </w:tc>
      </w:tr>
      <w:tr w14:paraId="41C1A9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35E6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C657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消防及给排水系统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7E933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满足站内设计要求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FF90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AA03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2E4E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5F0B75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9D8D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3805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C896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EEF8D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C348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A211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劳动安全与职业卫生设备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089AC5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6344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3EE9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B884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209518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E2A5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0D42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CE3B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268A2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6DCE4"/>
            <w:vAlign w:val="center"/>
          </w:tcPr>
          <w:p w14:paraId="4B1A77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6DCE4"/>
            <w:noWrap/>
            <w:vAlign w:val="center"/>
          </w:tcPr>
          <w:p w14:paraId="01E58C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涉网试验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6DCE4"/>
            <w:vAlign w:val="center"/>
          </w:tcPr>
          <w:p w14:paraId="72A472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按照重庆市电网验收的要求包含但不限于：有功/无功功率控制能力测试；电能质量测试；高电压和低电压穿越能力验证；电压、频率适应能力验证；无功装置动态性能测试；光伏电站建模试验；一次调频试验以及惯量响应能力测评；逆变器的效率试验；AGC系统性能测试和AVC系统性能测试（包括AGC和AVC系统联调试验）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发包人有权取消或委托其他单位实施。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6DCE4"/>
            <w:vAlign w:val="center"/>
          </w:tcPr>
          <w:p w14:paraId="094BB1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6DCE4"/>
            <w:vAlign w:val="center"/>
          </w:tcPr>
          <w:p w14:paraId="1DC401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6DCE4"/>
            <w:vAlign w:val="top"/>
          </w:tcPr>
          <w:p w14:paraId="6E1945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6DCE4"/>
            <w:vAlign w:val="top"/>
          </w:tcPr>
          <w:p w14:paraId="482FC6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6DCE4"/>
            <w:vAlign w:val="center"/>
          </w:tcPr>
          <w:p w14:paraId="337137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1000000.00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6DCE4"/>
            <w:vAlign w:val="center"/>
          </w:tcPr>
          <w:p w14:paraId="1C951A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100.0000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6DCE4"/>
            <w:vAlign w:val="center"/>
          </w:tcPr>
          <w:p w14:paraId="5CB8A9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暂列金额，按实际发生结算</w:t>
            </w:r>
          </w:p>
        </w:tc>
      </w:tr>
      <w:tr w14:paraId="459DAE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6DCE4"/>
            <w:vAlign w:val="center"/>
          </w:tcPr>
          <w:p w14:paraId="355AAC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6DCE4"/>
            <w:vAlign w:val="center"/>
          </w:tcPr>
          <w:p w14:paraId="694D95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并网手续办理及验收，并网二次咨询服务（含电网侧主站调试）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6DCE4"/>
            <w:noWrap/>
            <w:vAlign w:val="center"/>
          </w:tcPr>
          <w:p w14:paraId="367D0E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发包人有权取消或委托其他单位实施。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6DCE4"/>
            <w:vAlign w:val="center"/>
          </w:tcPr>
          <w:p w14:paraId="09E266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6DCE4"/>
            <w:vAlign w:val="center"/>
          </w:tcPr>
          <w:p w14:paraId="0E6A6E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6DCE4"/>
            <w:vAlign w:val="top"/>
          </w:tcPr>
          <w:p w14:paraId="750AEA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6DCE4"/>
            <w:vAlign w:val="top"/>
          </w:tcPr>
          <w:p w14:paraId="4880DF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6DCE4"/>
            <w:vAlign w:val="center"/>
          </w:tcPr>
          <w:p w14:paraId="30D9E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1000000.00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6DCE4"/>
            <w:vAlign w:val="center"/>
          </w:tcPr>
          <w:p w14:paraId="3D0117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100.0000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6DCE4"/>
            <w:vAlign w:val="center"/>
          </w:tcPr>
          <w:p w14:paraId="6A4996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暂列金额，按实际发生结算</w:t>
            </w:r>
          </w:p>
        </w:tc>
      </w:tr>
      <w:tr w14:paraId="0E934B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B7D4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EB740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76D590A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20397ED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F9EDCF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5B2F16B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34C5C09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9BCAABD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931D3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200.0000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BD99A7B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B8334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vAlign w:val="center"/>
          </w:tcPr>
          <w:p w14:paraId="5B6316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说明：1.备注列中未标明设备甲供及材料甲供的其他工程量清单，投标人综合单价中自行考虑材料费及设备费。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2.以上工作量仅供参考，投标人自行评估实际工程量，招标人对实际与招标范围的差异不承担责任。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3.报价表除填写报价信息外，其他内容严禁修改，否则视为无效投标。</w:t>
            </w:r>
          </w:p>
        </w:tc>
      </w:tr>
    </w:tbl>
    <w:p w14:paraId="3772F631">
      <w:pPr>
        <w:rPr>
          <w:rFonts w:hint="eastAsia" w:ascii="仿宋" w:hAnsi="仿宋" w:eastAsia="仿宋" w:cs="仿宋"/>
          <w:color w:val="auto"/>
          <w:sz w:val="28"/>
          <w:szCs w:val="28"/>
          <w:highlight w:val="none"/>
          <w:shd w:val="clear" w:color="auto" w:fill="auto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shd w:val="clear" w:color="auto" w:fill="auto"/>
          <w:lang w:val="en-US" w:eastAsia="zh-CN"/>
        </w:rPr>
        <w:br w:type="page"/>
      </w:r>
    </w:p>
    <w:tbl>
      <w:tblPr>
        <w:tblW w:w="14590" w:type="dxa"/>
        <w:tblInd w:w="9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2736"/>
        <w:gridCol w:w="5798"/>
        <w:gridCol w:w="990"/>
        <w:gridCol w:w="1160"/>
        <w:gridCol w:w="1160"/>
        <w:gridCol w:w="1160"/>
        <w:gridCol w:w="1008"/>
      </w:tblGrid>
      <w:tr w14:paraId="533F2E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5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5D1A23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建筑工程工程量清单报价表</w:t>
            </w:r>
          </w:p>
        </w:tc>
      </w:tr>
      <w:tr w14:paraId="67015B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87AAB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0CCF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项目名称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01B71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项目特征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4798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计量单位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4A1CC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工程量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4191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含税综合单价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（元）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DBA8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合计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（万元）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FFF7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 w14:paraId="36DBC7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98D5F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9368C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发电场工程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D1294E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44A7E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E5EB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7A8C8B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3FB0C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4C45CC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E82A5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C463F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03153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风电机组基础工程(12）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8E6A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12台风机基础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F2395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91D78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5EA040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BA4DE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84670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BD382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3B1E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C1B7E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土方开挖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80B5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1.土壤类别:综合考虑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2.开挖深度:满足设计和规范要求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3.开挖方式:综合考虑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4.运距:场内运输全包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A3A4B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8151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14873.04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74DC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317D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49213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9EB3D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F7F22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5ED98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石方开挖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44BE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1.石方类别:综合考虑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2.开挖深度:满足设计和规范要求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3.开挖方式:综合考虑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4.运距:场内运输全包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7701F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063E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22309.56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9FB5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E8B4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342E82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F63C9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5B74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361A4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土石回填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78B8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1.密实度要求:满足设计和规范要求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2.填方材料品种：满足设计及规范要求的土石料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3.填方粒径要求：满足设计及规范要求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4.回填方式：综合考虑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5.填方来源、运距：综合考虑（含二次及多次转运）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28893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3A0E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25113.06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14F1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923D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2AFA40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05099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CC42F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6792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余方外运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C6F4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1.废弃料品种:土、石、弃渣、淤泥等弃料综合（含清表植物、淤泥不合格填料）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2.运距:投标人自行踏勘综合考虑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3.装车方式:综合考虑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4.运输方式:根据现场实际情况，各种运输方式综合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5.其他费用:相关施工手续的办理审批、施工、管理、保险、环卫出渣、工程周边社会关系协调、各种风险防范等完成工程范围和工程内容所需的一切费用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CE4F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61B2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12069.54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B7A9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D95D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A5011E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6F8B9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920CC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2948E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风机基础混凝土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3514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1.混凝土强度等级：C40 自拌混凝土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2.防水、抗冻等级：P6、F100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3.模板：综合考虑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4.其他：满足设计及规范要求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B2C0B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8AE3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10608.00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A76C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AC96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A947C7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22A11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C6F3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5386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混凝土垫层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41E5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1.混凝土强度等级：C20 自拌混凝土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2.厚度：详设计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3.其他：满足设计及规范要求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1114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D369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1291.14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A9A8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3C61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A71ECD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4CE1C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EEF6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2A386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钢筋制作与安装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9E20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1.钢筋种类、规格: 详设计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2.搭接、接头方式:满足设计及规范要求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3.其他：满足设计及规范要求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EAEEF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t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32DB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1007.76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04B2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E72F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59CAA2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A0AEC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943AE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4F06A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基础埋管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6955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1.材质、规格:PE φ150电缆管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2.其他：满足设计及规范要求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B6D6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D73D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6048.00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1FCD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9348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ADB858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8CA26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0433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F7DC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基础埋管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6174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1.材质、规格:PE φ50电缆管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2.其他：满足设计及规范要求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C19F0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FB2C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84.00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DE24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C57F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B419A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B4F31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088D3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37F02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沉降观测点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1B50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1.部位:风机基础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2.类型、材质:不锈钢(带保护盒)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3.每套4个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4.其他：满足设计及规范要求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75D71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D4E1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12.00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9D81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02DD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3BA6A6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8F7EF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669F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99AF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沉降观测点基础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1DE7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1.C25混凝土制作，含成品基准点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2.其他：满足设计及规范要求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AC119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F11FC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12.00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E636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3BBC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E2AB81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6F190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0A398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CD0A5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测温元件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AB28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1.成品测温元件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2.其他：满足设计及规范要求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CCF1B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0796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156.00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40C5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9FBD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9B5A9C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465C2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A9CE3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A729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碎石铺装层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7DBB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1.材料品种：粒径约50mm碎石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2.厚度:200mm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3.铺装方式：综合考虑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4.其他：满足设计及规范要求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F9EDB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9DA59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1116.00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A458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5997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CB9181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B7225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AA93E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25FFB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其他钢材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9A62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1.钢材种类、规格： Q235B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2.油漆品种、刷漆遍数：满足设计及规范要求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3.其他：满足设计及规范要求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4F8A1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t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973B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24.00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21A1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66DA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D783C5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EB514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FB07D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AA70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锚栓灌浆施工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40B6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1.材料种类：基础高强灌浆C100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2.其他：满足设计及规范要求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41B6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30396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18.00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6BAA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B67BB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7CA24C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0D9B7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41A65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4E7C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止水防腐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BE75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1.部位：12个风机基础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2.其他：满足设计及规范要求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5E0D7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DA9C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1.00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20E4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F46D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DEFCB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D0F8D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79651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A5338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混凝土抗裂添加剂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9158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1.材料种类：聚乙烯螺旋纤维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2.其他：满足设计及规范要求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C2A2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t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4928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11.67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FD8B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D714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1E295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290C4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D6DD3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1963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基础换填处理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6C8C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1.材料种类：C20毛石混凝土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2.厚度:满足设计及规范要求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3.密实度要求:满足设计及规范要求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4.换填方式：综合考虑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5.其他：满足设计及规范要求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A8D2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6F15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1200.00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7768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BCAF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86E0D3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AE66F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291C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0F4EA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风机机组箱变基础工程（12）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06FF4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12台风机箱变基础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98EF7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EC275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485A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6AEC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265A7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6BA1A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68A01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D6E6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土方开挖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1094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1.土壤类别:综合考虑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2.开挖深度:满足设计和规范要求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3.开挖方式:综合考虑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4.运距:场内运输全包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9686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B935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537.60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24C4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E6BF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69336C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30C92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34AEC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04C1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石方开挖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0640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1.石方类别:综合考虑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2.开挖深度:满足设计和规范要求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3.开挖方式:综合考虑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4.运距:场内运输全包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4EE5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34EA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806.40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9C7E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6D13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C3EDF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2C980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F20C0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C55A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土石回填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46A6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1.密实度要求:满足设计和规范要求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2.填方材料品种：满足设计及规范要求的土石料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3.填方粒径要求：满足设计及规范要求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4.回填方式：综合考虑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5.填方来源、运距：综合考虑（含二次及多次转运）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A966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A1B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984.00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B6CE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7888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6123FB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20BE1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DA841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1CBF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余方外运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02E8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1.废弃料品种:土、石、弃渣、淤泥等弃料综合（含清表植物、淤泥不合格填料）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2.运距:投标人自行踏勘综合考虑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3.装车方式:综合考虑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4.运输方式:根据现场实际情况，各种运输方式综合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5.其他费用:相关施工手续的办理审批、施工、管理、保险、环卫出渣、工程周边社会关系协调、各种风险防范等完成工程范围和工程内容所需的一切费用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0B87B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230E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360.00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E1F9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BA34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7082AA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9663D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C1BC8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76B8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砖砌踏步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31EB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1.砌体材料：MU10实心砖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2.砂浆等级强度：M10水泥砂浆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3.其他：满足设计及规范要求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37B6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18A2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114.00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B169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410F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F7C2BA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8C35E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33C3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007C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混凝土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EC31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1.混凝土强度等级：C30 自拌混凝土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2.防水等级：P6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3.抗冻等级：F50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4.模板：综合考虑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5.其他：满足设计及规范要求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4426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6704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360.00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BFCA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73E6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282DB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2321B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F4D97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6C47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混凝土垫层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DCFF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1.混凝土强度等级：C20 自拌混凝土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2.厚度：详设计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3.其他：满足设计及规范要求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5265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721F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36.00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0AA5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A995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14864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FD4B5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7A94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0016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钢筋制作与安装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B31E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1.钢筋种类、规格: 详设计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2.搭接、接头方式:满足设计及规范要求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3.其他：满足设计及规范要求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1D2A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t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79F3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54.00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7398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410E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C0D81A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2F263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4DCE4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C23C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箱变围栏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45B9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材质：不锈钢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1.立柱：80*80；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2.横竖栏：30*50；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3.壁厚： 2mm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4.其他：满足设计及规范要求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AB57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115E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12.00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3600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4D3D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8AA290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5627C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E91F4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3CCF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事故排油管、事故油池盖板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1509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满足箱变事故油池设计要求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E365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47C1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12.00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7D2E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8C8C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0EE379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80A72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C3E4A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0693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储油池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A158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 规格：2m³储油池，含储油池卵石、防腐、防渗等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2.其他：满足设计及规范要求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34FA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FE47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12.00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4ED1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9896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C46A23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AF404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7202C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AFA50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风电机组出线工程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02AC3C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4DA0B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BCD8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A2CE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1A00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992D1F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88150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F376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075FA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土方开挖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2CE1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1.土壤类别:综合考虑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2.开挖深度:满足设计和规范要求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3.开挖方式:综合考虑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4.运距:场内运输全包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2EBC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0895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300.00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4840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E691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304440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60E84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7AF1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D8A14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石方开挖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8EEE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1.石方类别:综合考虑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2.开挖深度:满足设计和规范要求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3.开挖方式:综合考虑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4.运距:场内运输全包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D030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F175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300.00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4E9E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FB28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01AB0C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AE41E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C23ED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90412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土石回填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5A58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1.密实度要求:满足设计和规范要求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2.填方材料品种：满足设计及规范要求的土石料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3.填方粒径要求：满足设计及规范要求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4.回填方式：综合考虑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5.填方来源、运距：综合考虑（含二次及多次转运）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090B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D58E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420.00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9D7F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BD69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0498AD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92004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7E27B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D3BFB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余方弃置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FE37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1.废弃料品种:土、石、弃渣、淤泥等弃料综合（含清表植物、淤泥不合格填料）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2.运距:场内运输全包，场外运输10km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3.装车方式:综合考虑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4.运输方式:根据现场实际情况，各种运输方式综合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5.其他费用:相关施工手续的办理审批、施工、管理、保险、环卫出渣、工程周边社会关系协调、各种风险防范等完成工程范围和工程内容所需的一切费用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FFC47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7BFD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180.00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832F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39D3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79CFC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82643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ED000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8697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铺砂盖砖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9C2C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1.电缆根数、铺砂厚度：满足设计和规范要求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2.铺砂规格：河砂或软土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3.盖砖尺寸规格：550mm×250mm×40mm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4.其他：满足设计及规范要求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641D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2C4E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300.00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0599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E58E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0885F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FC0D8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2C6A8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42C2C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PE埋管φ150mm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C7CC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1.材质、规格:PE φ150电缆管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2.其他：满足设计及规范要求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1B8B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EC4E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600.00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E1C0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4709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A89CE3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2B41E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D13C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83B7D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风电机组及机组变压器接地工程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92E711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30FA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7740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6BDC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BCDF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9C970F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0CBFB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2DEC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F8041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土方开挖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0624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1.土壤类别:综合考虑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2.开挖深度:满足设计和规范要求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3.开挖方式:综合考虑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4.运距:场内运输全包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7BBC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636E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195.94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52BF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4E20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C76292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9F7FB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07D63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FBC69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石方开挖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CE70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1.石方类别:综合考虑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2.开挖深度:满足设计和规范要求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3.开挖方式:综合考虑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4.运距:场内运输全包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EACF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34B7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293.90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2312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C9A8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41F750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47A61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EB34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4D36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土方回填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B414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1.密实度要求:满足设计和规范要求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2.填方材料品种：满足设计及规范要求的土石料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3.填方粒径要求：满足设计及规范要求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4.回填方式：综合考虑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5.填方来源、运距：综合考虑（含二次及多次转运）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63CB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C315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440.86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798C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59AA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1617E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6755C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9E3FC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25F2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余方外运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DA7C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1.废弃料品种:土、石、弃渣、淤泥等弃料综合（含清表植物、淤泥不合格填料）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2.运距:投标人自行踏勘综合考虑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3.装车方式:综合考虑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4.运输方式:根据现场实际情况，各种运输方式综合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5.其他费用:相关施工手续的办理审批、施工、管理、保险、环卫出渣、工程周边社会关系协调、各种风险防范等完成工程范围和工程内容所需的一切费用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7B005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BCDA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440.86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FE3F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C599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BDBDE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0BDF4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143CA1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870CF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换土回填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7CC7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1.密实度要求:满足设计和规范要求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2.填方材料品种：满足设计及规范要求的土石料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3.填方粒径要求：满足设计及规范要求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4.回填方式：综合考虑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5.填方来源、运距：综合考虑（含二次及多次转运）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0241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E7FA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489.84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9CE1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31F5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8A5B9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4FCF8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29B4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7674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集电线路工程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C2F6D2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BE7A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697A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A583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52F6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3D367C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BFA27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B132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F4B00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土方开挖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5577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1.土壤类别:综合考虑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2.开挖深度:满足设计和规范要求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3.开挖方式:综合考虑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4.运距:场内运输全包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A8F4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FC0D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7232.00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DC4B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925A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F6D9B5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FAA0F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6A026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F3BB0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石方开挖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8091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1.石方类别:综合考虑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2.开挖深度:满足设计和规范要求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3.开挖方式:综合考虑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4.运距:场内运输全包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3949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2285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10848.00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EB80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28A2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BE395A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D015F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10393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FDBD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土方回填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6090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1.密实度要求:满足设计和规范要求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2.填方材料品种：满足设计及规范要求的土石料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3.填方粒径要求：满足设计及规范要求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4.回填方式：综合考虑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5.填方来源、运距：综合考虑（含二次及多次转运）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2492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120B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16272.00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A4C2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49D2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728741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0FAB8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BB40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0854A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余方外运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BC0A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1.废弃料品种:土、石、弃渣、淤泥等弃料综合（含清表植物、淤泥不合格填料）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2.运距:投标人自行踏勘综合考虑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3.装车方式:综合考虑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4.运输方式:根据现场实际情况，各种运输方式综合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5.其他费用:相关施工手续的办理审批、施工、管理、保险、环卫出渣、工程周边社会关系协调、各种风险防范等完成工程范围和工程内容所需的一切费用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D8529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6C10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1808.00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01E2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F934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E1CC7D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4BAB0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C5E57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135C5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铺砂盖砖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CB69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1.电缆根数、铺砂厚度：满足设计和规范要求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2.铺砂规格：河砂或软土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3.盖砖尺寸规格：550mm×250mm×40mm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4.其他：满足设计及规范要求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F6C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82BA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11300.00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C86F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FF8B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3DCA7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4CFA0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2EAD9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0E39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PE埋管φ150mm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7DB5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1.材质、规格:PE φ150电缆管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2.其他：满足设计及规范要求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E69E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BDFB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300.00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47C1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F2E5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A00BB9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B6C50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3BDF0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C536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砌体砌筑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F6AA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1.砌体材料：MU10实心砖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2.砂浆等级强度：M10水泥砂浆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3.电缆井盖板：满足设计及规范要求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4.其他：满足设计及规范要求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E505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DD96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110.00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240D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80F9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8766C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069C2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5A10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534FA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抹面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DB22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1.砂浆等级强度：M10水泥砂浆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2.其他：满足设计及规范要求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AABBE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B25E1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600.00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726A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1C8A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A248A3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7BF62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AF1A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88B55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混凝土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078CF9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1.混凝土强度等级：C30 自拌混凝土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2.防水等级：P6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3.抗冻等级：F50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4.模板：综合考虑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5.其他：满足设计及规范要求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B3F2B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3D98E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42.40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A10B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20D1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8F7CB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52FF7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F9748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E482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混凝土垫层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CD38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1.混凝土强度等级：C20 自拌混凝土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2.厚度：详设计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3.其他：满足设计及规范要求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4234D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C2020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17.60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2882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7728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3862B4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D5615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0B5AD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311ED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钢筋制作与安装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36FE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1.钢筋种类、规格: 详设计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2.搭接、接头方式:满足设计及规范要求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3.其他：满足设计及规范要求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91B0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t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7C6DB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6.78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991E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BB90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3587E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58811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A82D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5CFA0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升压变电站工程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D6F147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99F28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9DBF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725E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BC75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2B397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93D2B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E7CD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CF2E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场地平整工程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5369E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813A3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42E4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75FA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A98A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18F073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48BDD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A2529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3D03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土方开挖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E210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1.土壤类别:综合考虑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2.开挖深度:满足设计和规范要求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3.开挖方式:综合考虑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4.运距:场内运输全包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5.清表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A1A1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B6BA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12803.64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81D5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307C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32CC76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2181C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0148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B90B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石方开挖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19E5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1.石方类别:综合考虑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2.开挖深度:满足设计和规范要求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3.开挖方式:综合考虑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4.运距:场内运输全包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3BBF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7D6E0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23778.19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B05F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E1DC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57A9B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10443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1B3E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9E2F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土石回填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DB66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1.密实度要求:满足设计和规范要求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2.填方材料品种：满足设计及规范要求的土石料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3.填方粒径要求：满足设计及规范要求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4.回填方式：综合考虑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5.填方来源、运距：综合考虑（含二次及多次转运）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4C56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F1050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2065.99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F716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41AA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721B2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7C693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03DF8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345DA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余方外运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B0A9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1.废弃料品种:土、石、弃渣、淤泥等弃料综合（含清表植物、淤泥不合格填料）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2.运距:投标人自行踏勘综合考虑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3.装车方式:综合考虑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4.运输方式:根据现场实际情况，各种运输方式综合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5.其他费用:相关施工手续的办理审批、施工、管理、保险、环卫出渣、工程周边社会关系协调、各种风险防范等完成工程范围和工程内容所需的一切费用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064C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B006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33225.84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850D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24D3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3F2279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C6520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68ECD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9035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护坡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3E59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1.混凝土强度等级：C30自拌混凝土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2.厚度：100mm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3.施工方式：网喷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4.钢筋网片规格：φ6.5钢筋网片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5.钢筋种类：三级钢筋直径25mm，长3.0m，间距3.0m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6.其他：满足设计及规范要求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C1D5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4434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60.00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0709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B97C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FA25B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0FF90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9D35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1F9C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截、排水沟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F019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1.砌体材料：M10 浆砌片石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2.砂浆等级强度：M10水泥砂浆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3.断面尺寸：净空尺寸0.4*0.4，壁厚0.30m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4.材料来源、运距：利用开挖料，运距综合考虑（含二次及多次转运）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5.其他：满足设计及规范要求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1010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8B184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200.00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2773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FAB9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D286B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0305E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6AB2B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D12A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挡土墙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B5E3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1.砌体材料：M10 浆砌片石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2.砂浆等级强度：M10水泥砂浆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3.断面尺寸：详设计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4.材料来源、运距：利用开挖料，运距综合考虑（含二次及多次转运）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5.其他：满足设计及规范要求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EB77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B0C2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1290.00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282B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6972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7CA669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0E52A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4F131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E563A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主变压器基础工程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92867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CB177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0F8D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2077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E952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84360F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08712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9A4C2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E8F3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土方开挖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2B86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1.土壤类别:综合考虑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2.开挖深度:满足设计和规范要求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3.开挖方式:综合考虑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4.运距:场内运输全包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32C9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3FF4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96.80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1455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0007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07E6AF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CB0A4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4605E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52B9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石方开挖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4B41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1.石方类别:综合考虑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2.开挖深度:满足设计和规范要求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3.开挖方式:综合考虑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4.运距:场内运输全包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9C2C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F698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145.20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32B0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241D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441A73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35A69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3E3FC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EF8A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土石回填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7E68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1.密实度要求:满足设计和规范要求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2.填方材料品种：满足设计及规范要求的土石料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3.填方粒径要求：满足设计及规范要求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4.回填方式：综合考虑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5.填方来源、运距：综合考虑（含二次及多次转运）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3C08B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C77D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167.80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3735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6644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E37835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AA6C5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86A15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9D536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余方外运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5B92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1.废弃料品种:土、石、弃渣、淤泥等弃料综合（含清表植物、淤泥不合格填料）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2.运距:投标人自行踏勘综合考虑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3.装车方式:综合考虑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4.运输方式:根据现场实际情况，各种运输方式综合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5.其他费用:相关施工手续的办理审批、施工、管理、保险、环卫出渣、工程周边社会关系协调、各种风险防范等完成工程范围和工程内容所需的一切费用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46F6D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9718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74.20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CE60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DF0A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15D63B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B668F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71E4C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CE8A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混凝土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679D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1.混凝土强度等级：C30 自拌混凝土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2.防水等级：P6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3.抗冻等级：F50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4.模板：综合考虑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5.其他：满足设计及规范要求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6CB9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008F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74.20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1CC5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F32F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3E779F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355B7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1F16B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E6A3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基础垫层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7E9C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1.混凝土强度等级：C20 自拌混凝土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2.厚度：详设计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3.其他：满足设计及规范要求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CA99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7551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13.10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77A6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7E51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38D2E9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6CC7E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0C184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CE24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钢筋制作与安装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709C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1.钢筋种类、规格: 详设计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2.搭接、接头方式:满足设计及规范要求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3.其他：满足设计及规范要求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A8DB7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t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5146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11.10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E458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0B4D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34978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4FEE7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927D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F61B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主变油坑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8631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1.混凝土强度等级：C30 自拌混凝土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2.防水等级：P6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3.抗冻等级：F50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4.模板：综合考虑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5.其他：满足设计及规范要求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524A5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5C22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80.00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1F3D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98E0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B0549B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11AF4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22E2E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7D88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钢格栅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D7AE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1.部位：油坑底格栅网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2.其他：满足设计及规范要求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70F97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t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66F8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3.15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04CD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F636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4C2F0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E8B57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9E9A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033E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卵石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E6AB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1.材料品种：卵石粒径50~80mm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2.厚度:满足设计及规范要求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3.铺装方式：综合考虑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4.其他：满足设计及规范要求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8D3C3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7EFF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70.00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B40B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205F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A726E8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7E30F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7A92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B761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沉降观测点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3D77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1.成品观测点：详设计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2.其他：满足设计及规范要求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83320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7D00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4.00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3921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4525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E44995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564E4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CA06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599E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预埋钢构件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B746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1.钢材种类、规格 Q235B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2.油漆品种、刷漆遍数：详设计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3.除锈：详设计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4.其他：满足设计及规范要求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7C283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t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08FC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1.00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C63D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3AD9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CD4122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D744E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CCAB6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24DA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配电设备基础工程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B36536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06E56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5040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45B6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0C56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43062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64760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F3548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B758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SVG 预制舱基础工程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AA3CA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9C1F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3231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4D36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A466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DCFFC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142C8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AD8DB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6752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土方开挖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338D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1.土壤类别:综合考虑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2.开挖深度:满足设计和规范要求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3.开挖方式:综合考虑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4.运距:场内运输全包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B005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B89CB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51.04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2D01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39B1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235645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2C7BF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2545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0A11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石方开挖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8178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1.石方类别:综合考虑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2.开挖深度:满足设计和规范要求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3.开挖方式:综合考虑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4.运距:场内运输全包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AEB57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9C19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76.57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A0FF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1F1D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055A37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7BEC4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E0CA0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4D77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土石回填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BC5D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1.密实度要求:满足设计和规范要求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2.填方材料品种：满足设计及规范要求的土石料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3.填方粒径要求：满足设计及规范要求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4.回填方式：综合考虑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5.填方来源、运距：综合考虑（含二次及多次转运）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B092C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0166F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74.61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5C22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1758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5F9CA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48B64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9B46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454F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余方外运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AEEE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1.废弃料品种:土、石、弃渣、淤泥等弃料综合（含清表植物、淤泥不合格填料）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2.运距:投标人自行踏勘综合考虑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3.装车方式:综合考虑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4.运输方式:根据现场实际情况，各种运输方式综合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5.其他费用:相关施工手续的办理审批、施工、管理、保险、环卫出渣、工程周边社会关系协调、各种风险防范等完成工程范围和工程内容所需的一切费用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78761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5D35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53.00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AD43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34D5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C4538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8D3AC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E746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8C0F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混凝土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2F82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1.混凝土强度等级：C30 自拌混凝土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2.防水等级：P6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3.抗冻等级：F50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4.模板：综合考虑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5.其他：满足设计及规范要求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DE60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CD14C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86.00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4E21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2ECD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CC7555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C13B7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38A66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4E3C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基础垫层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D1E9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1.混凝土强度等级：C20 自拌混凝土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2.厚度：详设计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3.其他：满足设计及规范要求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37745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7513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15.00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6283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8D5F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3556BB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B7C77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0AF6B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6D5D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砌体砌筑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842D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1.砌体材料：MU10实心砖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2.砂浆等级强度：M10水泥砂浆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3.其他：满足设计及规范要求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B8466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7BC03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2.00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7A75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FAB6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F39C64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4CD0C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2A42B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4BA0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砂浆抹面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C5C6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1.砂浆等级强度：M10水泥砂浆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2.其他：满足设计及规范要求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CE947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7931C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48.00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55EA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20C8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E72D19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118D6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3CA0B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0B3C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钢筋制作与安装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F7E1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1.钢筋种类、规格: 详设计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2.搭接、接头方式:满足设计及规范要求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3.其他：满足设计及规范要求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4297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t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C709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12.90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EFF3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4278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550219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D35A5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1D5B2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2272D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预埋钢构件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1357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1.钢材种类、规格 Q235B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2.油漆品种、刷漆遍数：详设计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3.除锈：详设计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4.其他：满足设计及规范要求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7E2B2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t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749B9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0.80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E434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2A64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4C2B62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BBD19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0CA45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F382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35kV一次预制舱基础工程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508F0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CB0E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DE06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E996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11D0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603F60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D096B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B25E4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8847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土方开挖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83BF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1.土壤类别:综合考虑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2.开挖深度:满足设计和规范要求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3.开挖方式:综合考虑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4.运距:场内运输全包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F626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47CD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167.70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90AD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561D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B5346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507C5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865AB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4BF3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石方开挖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1BC2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1.石方类别:综合考虑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2.开挖深度:满足设计和规范要求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3.开挖方式:综合考虑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4.运距:场内运输全包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D832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8DAC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251.55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3926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CA0D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D5F1D4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213CF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E0BB6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A623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土石回填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F300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1.密实度要求:满足设计和规范要求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2.填方材料品种：满足设计及规范要求的土石料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3.填方粒径要求：满足设计及规范要求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4.回填方式：综合考虑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5.填方来源、运距：综合考虑（含二次及多次转运）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7177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518B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209.63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1C07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8903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DD0C2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8D2B3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D0656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C28D5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余方外运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3231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1.废弃料品种:土、石、弃渣、淤泥等弃料综合（含清表植物、淤泥不合格填料）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2.运距:投标人自行踏勘综合考虑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3.装车方式:综合考虑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4.运输方式:根据现场实际情况，各种运输方式综合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5.其他费用:相关施工手续的办理审批、施工、管理、保险、环卫出渣、工程周边社会关系协调、各种风险防范等完成工程范围和工程内容所需的一切费用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AFAD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6209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209.63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C09B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37BF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71A157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827D4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A11E7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BEE3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混凝土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6008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1.混凝土强度等级：C30 自拌混凝土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2.防水等级：P6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3.抗冻等级：F50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4.模板：综合考虑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5.其他：满足设计及规范要求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21AC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8327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187.90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31D7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3367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94C36F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1B546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6443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DC6B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基础垫层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84C1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1.混凝土强度等级：C20 自拌混凝土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2.厚度：详设计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3.其他：满足设计及规范要求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8489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3343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25.99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7EE8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2FEE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0B2E2A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04E28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C3EEE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A161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砌体砌筑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6CAB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1.砌体材料：MU10实心砖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2.砂浆等级强度：M10水泥砂浆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3.其他：满足设计及规范要求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02FE9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9D2B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8.00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B897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8C8A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BE31F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CD973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BCEE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B40F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砂浆抹面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45FD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1.砂浆等级强度：M10水泥砂浆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2.其他：满足设计及规范要求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E429E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m²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14FE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120.00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787F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DF0F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EFAA3E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47B16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50B3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34AA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钢筋制作与安装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A208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1.钢筋种类、规格: 详设计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2.搭接、接头方式:满足设计及规范要求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3.其他：满足设计及规范要求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F532F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t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110C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28.18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2E22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2B0A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EB5082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34CF9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16FE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3921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预埋钢构件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CC95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1.钢材种类、规格 Q235B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2.油漆品种、刷漆遍数：详设计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3.除锈：详设计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4.其他：满足设计及规范要求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BFBB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t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AE90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1.20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10A3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07DA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5C608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8F98D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F0344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3.3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C21B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户外电抗器基础工程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479E4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C6C2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0E90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372A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723C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4B3EDC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8A484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BAEB1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2943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土方开挖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D19B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1.土壤类别:综合考虑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2.开挖深度:满足设计和规范要求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3.开挖方式:综合考虑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4.运距:场内运输全包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8CFD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8289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32.19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BF7C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F62F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54EEFC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418F5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80C2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F5FF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石方开挖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A5B3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1.石方类别:综合考虑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2.开挖深度:满足设计和规范要求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3.开挖方式:综合考虑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4.运距:场内运输全包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52D1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00B4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75.12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B593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C02A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906C62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5BA20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A7830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B476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土石回填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003D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1.密实度要求:满足设计和规范要求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2.填方材料品种：满足设计及规范要求的土石料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3.填方粒径要求：满足设计及规范要求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4.回填方式：综合考虑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5.填方来源、运距：综合考虑（含二次及多次转运）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4C52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FDB9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80.00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A70A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53DE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187E8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9A32A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4CB9E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5CE9E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余方外运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EE3D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1.废弃料品种:土、石、弃渣、淤泥等弃料综合（含清表植物、淤泥不合格填料）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2.运距:投标人自行踏勘综合考虑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3.装车方式:综合考虑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4.运输方式:根据现场实际情况，各种运输方式综合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5.其他费用:相关施工手续的办理审批、施工、管理、保险、环卫出渣、工程周边社会关系协调、各种风险防范等完成工程范围和工程内容所需的一切费用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0D324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AA75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27.31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E7A5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4B60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BD65B6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65B02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90DA1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F2EF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混凝土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016E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1.混凝土强度等级：C30 自拌混凝土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2.防水等级：P6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3.抗冻等级：F50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4.模板：综合考虑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5.其他：满足设计及规范要求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B31F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A17C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28.62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E4D9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1AD1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2D530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8AFB5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4D12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75EF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基础垫层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1DFA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1.混凝土强度等级：C20 自拌混凝土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2.厚度：详设计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3.其他：满足设计及规范要求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E8D2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559D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7.15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1489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000D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54568B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CCA70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4E838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AB5B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钢筋制作与安装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6A93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1.钢筋种类、规格: 详设计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2.搭接、接头方式:满足设计及规范要求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3.其他：满足设计及规范要求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6CA6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t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08CA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4.29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0C03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8C46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6DF203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586C7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E0A6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F087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预埋钢构件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CE21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1.钢材种类、规格 Q235B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2.油漆品种、刷漆遍数：详设计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3.除锈：详设计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4.其他：满足设计及规范要求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39F5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t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62D1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0.40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F35F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3569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75E073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A68EA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C3D8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3.4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6A18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GIS 基础工程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7FB86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E2E8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AFD6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ABFD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8E5E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35CCBA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87513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92C8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9B0F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土方开挖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7055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1.土壤类别:综合考虑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2.开挖深度:满足设计和规范要求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3.开挖方式:综合考虑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4.运距:场内运输全包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3C63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5C5B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99.09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8DAB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CE3C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84739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F91B3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239C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BC68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石方开挖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9828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1.石方类别:综合考虑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2.开挖深度:满足设计和规范要求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3.开挖方式:综合考虑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4.运距:场内运输全包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F1F0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BB18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231.21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421A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E93C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0D5225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E6D56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787D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C4AA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土石回填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23E9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1.密实度要求:满足设计和规范要求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2.填方材料品种：满足设计及规范要求的土石料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3.填方粒径要求：满足设计及规范要求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4.回填方式：综合考虑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5.填方来源、运距：综合考虑（含二次及多次转运）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5DE1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581E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285.00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EBF1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3177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DC6950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16B55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CB6F0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4A528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余方外运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9565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1.废弃料品种:土、石、弃渣、淤泥等弃料综合（含清表植物、淤泥不合格填料）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2.运距:投标人自行踏勘综合考虑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3.装车方式:综合考虑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4.运输方式:根据现场实际情况，各种运输方式综合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5.其他费用:相关施工手续的办理审批、施工、管理、保险、环卫出渣、工程周边社会关系协调、各种风险防范等完成工程范围和工程内容所需的一切费用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C71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9FEC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45.30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9640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6C33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07EF7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FB09B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E5E96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0B38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混凝土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77E5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1.混凝土强度等级：C30 自拌混凝土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2.防水等级：P6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3.抗冻等级：F50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4.模板：综合考虑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5.其他：满足设计及规范要求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899E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F24B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58.68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DD0C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CB1A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41C5B1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35B9A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69AA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C863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基础垫层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204B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1.混凝土强度等级：C20 自拌混凝土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2.厚度：详设计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3.其他：满足设计及规范要求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94B9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0E31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16.30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C871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3FEC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E511E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536F1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C4058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CF5C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砌体砌筑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27E0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1.砌体材料：MU10实心砖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2.砂浆等级强度：M10水泥砂浆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3.其他：满足设计及规范要求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5FB5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F07E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2.00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81E0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D3F0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C1CD9D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B8AF1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62CD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4F4E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砂浆抹面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EFF2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1.砂浆等级强度：M10水泥砂浆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2.其他：满足设计及规范要求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B839E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m²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6A1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52.80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C415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FABC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C87C97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A5E30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8EFA6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6EF3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钢筋制作与安装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0150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1.钢筋种类、规格: 详设计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2.搭接、接头方式:满足设计及规范要求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3.其他：满足设计及规范要求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BFB9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t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E341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8.80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CC0C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782D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7E218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97BF9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EBFA0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AEB2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预埋钢构件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884C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1.钢材种类、规格 Q235B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2.油漆品种、刷漆遍数：详设计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3.除锈：详设计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4.其他：满足设计及规范要求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3C848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t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13E6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0.40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F09C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4639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9B564B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D685A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93AAD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3.5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039A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站用变基础工程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4AAFA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0F3D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D394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C0A5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A0E7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A56AC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76C9D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A107A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8F64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土方开挖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FA5E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1.土壤类别:综合考虑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2.开挖深度:满足设计和规范要求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3.开挖方式:综合考虑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4.运距:场内运输全包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2F4C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974C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37.50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CE8E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5E89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7BA89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8B723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57727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FAEE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石方开挖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57F3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1.石方类别:综合考虑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2.开挖深度:满足设计和规范要求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3.开挖方式:综合考虑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4.运距:场内运输全包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948F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DEA4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18.75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C6B1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5071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4D5B75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186B0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BE2EC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B581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土石回填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DB45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1.密实度要求:满足设计和规范要求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2.填方材料品种：满足设计及规范要求的土石料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3.填方粒径要求：满足设计及规范要求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4.回填方式：综合考虑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5.填方来源、运距：综合考虑（含二次及多次转运）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9454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89DB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45.00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1C33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2FBB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FF5F2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1CBAF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C4734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4A10B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余方外运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4596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1.废弃料品种:土、石、弃渣、淤泥等弃料综合（含清表植物、淤泥不合格填料）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2.运距:投标人自行踏勘综合考虑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3.装车方式:综合考虑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4.运输方式:根据现场实际情况，各种运输方式综合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5.其他费用:相关施工手续的办理审批、施工、管理、保险、环卫出渣、工程周边社会关系协调、各种风险防范等完成工程范围和工程内容所需的一切费用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60295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0324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11.25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709D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32E8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94482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0EA58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28BB6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428F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混凝土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B5B6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1.混凝土强度等级：C30 自拌混凝土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2.防水等级：P6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3.抗冻等级：F50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4.模板：综合考虑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5.其他：满足设计及规范要求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1DB3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C5FB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24.00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1879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E2F7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5D3A2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A3167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45E8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39C5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基础垫层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CDB8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1.混凝土强度等级：C20 自拌混凝土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2.厚度：详设计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3.其他：满足设计及规范要求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929B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01B9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0.60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822C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C4CB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50FEB9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8A241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74C61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16BF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钢筋制作与安装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8667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1.钢筋种类、规格: 详设计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2.搭接、接头方式:满足设计及规范要求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3.其他：满足设计及规范要求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7798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t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136A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3.60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749E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B8B4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8AAFFB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3BE76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C18D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3.6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7EB7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接地变舱基础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4D5D3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3C33E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47A21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125D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CC83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729E48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68E8C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8507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51ED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土方开挖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4D9F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1.土壤类别:综合考虑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2.开挖深度:满足设计和规范要求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3.开挖方式:综合考虑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4.运距:场内运输全包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9064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7480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21.00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47F0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A24A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B8C64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1ACA5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875F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A0DB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石方开挖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0059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1.石方类别:综合考虑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2.开挖深度:满足设计和规范要求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3.开挖方式:综合考虑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4.运距:场内运输全包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13E5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CE99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31.50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4DED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6001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40691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AF873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87B01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92F7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土石方回填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B3F8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1.密实度要求:满足设计和规范要求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2.填方材料品种：满足设计及规范要求的土石料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3.填方粒径要求：满足设计及规范要求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4.回填方式：综合考虑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5.填方来源、运距：综合考虑（含二次及多次转运）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D776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C7EC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21.00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A526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4F8D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787C2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C001F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1EF1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1251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余方外运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130F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1.废弃料品种:土、石、弃渣、淤泥等弃料综合（含清表植物、淤泥不合格填料）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2.运距:投标人自行踏勘综合考虑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3.装车方式:综合考虑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4.运输方式:根据现场实际情况，各种运输方式综合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5.其他费用:相关施工手续的办理审批、施工、管理、保险、环卫出渣、工程周边社会关系协调、各种风险防范等完成工程范围和工程内容所需的一切费用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BE6D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37D6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31.50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9E0E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3FCE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AEE5B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1C064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2EC1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DD24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混凝土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0387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1.混凝土强度等级：C30 自拌混凝土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2.防水等级：P6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3.抗冻等级：F50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4.模板：综合考虑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5.其他：满足设计及规范要求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7BE5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1BD4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24.80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B663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08B3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1B029D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55034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7E60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9C76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混凝土垫层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EB46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1.混凝土强度等级：C20 自拌混凝土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2.厚度：详设计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3.其他：满足设计及规范要求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57E3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B3D58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4.17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918C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BB6E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B32A3B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B588C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72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0AE7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6B74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砌体砌筑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2C84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1.砌体材料：MU10实心砖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2.砂浆等级强度：M10水泥砂浆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3.其他：满足设计及规范要求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0622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17126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2.00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93A6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046B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885605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23B6D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13BA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0AAB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砂浆抹面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8264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1.砂浆等级强度：M10水泥砂浆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2.其他：满足设计及规范要求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A571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60ACF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26.40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6BC7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F017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BF0BAD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297E4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80E6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EE81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钢筋制作与安装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0D8A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1.钢筋种类、规格: 详设计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2.搭接、接头方式:满足设计及规范要求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3.其他：满足设计及规范要求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7EFB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t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7609C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3.72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12AA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8713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44BCC4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EE1F7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BDAD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C052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钢构件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5688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1.钢材种类、规格 Q235B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2.油漆品种、刷漆遍数：详设计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3.除锈：详设计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4.其他：满足设计及规范要求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D5D5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t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361DC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0.40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2BEA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B8A3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6511F4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6072C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7A52C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09AC2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配电设备构筑物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54B712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DD36E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B5A33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6F33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CD0E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4795AF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D7E82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E60D8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0558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GIS 出线构架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E4243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1CBF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榀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C722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1.00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7A33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6A32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DB86B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A2AB1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C723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9FA4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土方开挖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0036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1.土壤类别:综合考虑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2.开挖深度:满足设计和规范要求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3.开挖方式:综合考虑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4.运距:场内运输全包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E1DC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B8CC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57.60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3302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E62C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4AA5C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584F1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04CC0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F1D1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石方开挖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11BE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1.石方类别:综合考虑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2.开挖深度:满足设计和规范要求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3.开挖方式:综合考虑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4.运距:场内运输全包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7A8B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8060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134.40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B38C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A6D0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A2A77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15A2C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BA35C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7A17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土石回填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00F4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1.密实度要求:满足设计和规范要求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2.填方材料品种：满足设计及规范要求的土石料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3.填方粒径要求：满足设计及规范要求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4.回填方式：综合考虑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5.填方来源、运距：综合考虑（含二次及多次转运）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6374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4C1D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111.00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9389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B706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BD4989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30BF5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C7989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C50D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余方外运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C6EF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1.废弃料品种:土、石、弃渣、淤泥等弃料综合（含清表植物、淤泥不合格填料）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2.运距:投标人自行踏勘综合考虑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3.装车方式:综合考虑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4.运输方式:根据现场实际情况，各种运输方式综合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5.其他费用:相关施工手续的办理审批、施工、管理、保险、环卫出渣、工程周边社会关系协调、各种风险防范等完成工程范围和工程内容所需的一切费用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3D5E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E006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81.00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0E15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249D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CDD12A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A2E5A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96574A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BDBD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混凝土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76BE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1.混凝土强度等级：C30 自拌混凝土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2.防水等级：P6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3.抗冻等级：F50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4.模板：综合考虑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5.其他：满足设计及规范要求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E75D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C43F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81.00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6DBA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4B01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4AB5FD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A7935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EF428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BF4C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基础垫层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70CF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1.混凝土强度等级：C20 自拌混凝土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2.厚度：详设计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3.其他：满足设计及规范要求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1E51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0007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4.95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4CBA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21FC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8679F1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15BA2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9FDB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0C64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钢筋制作与安装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0039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1.钢筋种类、规格: 详设计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2.搭接、接头方式:满足设计及规范要求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3.其他：满足设计及规范要求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63B41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t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01F69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12.15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D1D6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6B22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547398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8E8FC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EDE2C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4E233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钢构（支）架制作与安装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BBB4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1.钢材种类、规格 Q235B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2.油漆品种、刷漆遍数：详设计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3.除锈：详设计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4.其他：满足设计及规范要求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03747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t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CE191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12.00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4A6C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7C43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73D0F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B7CCE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B84D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E00F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独立避雷针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D1782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37F1F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A08B1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2A34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7E7A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AB746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B02E1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A8ACE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3837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土方开挖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2C03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1.土壤类别:综合考虑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2.开挖深度:满足设计和规范要求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3.开挖方式:综合考虑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4.运距:场内运输全包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968FE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37163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15.17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C00B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3852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13D3E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D5ABE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093DE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6217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石方开挖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3BB1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1.石方类别:综合考虑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2.开挖深度:满足设计和规范要求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3.开挖方式:综合考虑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4.运距:场内运输全包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30CA9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FA2D3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22.75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7DAE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A849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3B0071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7C80F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FD10F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C543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土石方回填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46A5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1.密实度要求:满足设计和规范要求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2.填方材料品种：满足设计及规范要求的土石料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3.填方粒径要求：满足设计及规范要求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4.回填方式：综合考虑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5.填方来源、运距：综合考虑（含二次及多次转运）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CD45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DCDC5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25.64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FA79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F991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60E9C4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82AE6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2B6A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7FC4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余方外运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C67A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1.废弃料品种:土、石、弃渣、淤泥等弃料综合（含清表植物、淤泥不合格填料）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2.运距:投标人自行踏勘综合考虑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3.装车方式:综合考虑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4.运输方式:根据现场实际情况，各种运输方式综合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5.其他费用:相关施工手续的办理审批、施工、管理、保险、环卫出渣、工程周边社会关系协调、各种风险防范等完成工程范围和工程内容所需的一切费用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75661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m3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A7ED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12.28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781E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FEC1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4AE92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597BB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AAB61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5C91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混凝土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5F7D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1.混凝土强度等级：C30 自拌混凝土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2.防水等级：P6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3.抗冻等级：F50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4.模板：综合考虑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5.其他：满足设计及规范要求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9E121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8464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10.82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299E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B5DA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A21271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FF709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A81AF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7D4D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基础垫层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8D7F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1.混凝土强度等级：C20 自拌混凝土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2.厚度：详设计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3.其他：满足设计及规范要求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7BAF4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DF819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1.46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1E83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B9B6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7035A5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1B095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B5814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672F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钢构架制作与安装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3D14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1.钢材种类、规格 Q235B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2.油漆品种、刷漆遍数：详设计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3.除锈：详设计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4.其他：满足设计及规范要求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B1BA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t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038DF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3.15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F7BF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A329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EEB8B5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F1487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C771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1469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钢筋制作与安装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98B0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1.钢筋种类、规格: 详设计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2.搭接、接头方式:满足设计及规范要求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3.其他：满足设计及规范要求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77F1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t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726D6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1.30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7B18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D343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498974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965D8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AF94D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31F8B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电缆沟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FEB0D4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95753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E221A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E490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203A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D28E51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1561D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A816A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A1118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土方开挖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BE32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1.土壤类别:综合考虑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2.开挖深度:满足设计和规范要求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3.开挖方式:综合考虑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4.运距:场内运输全包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A180E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D69EB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188.53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5D7F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8E24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C9B444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5929C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0AE1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CA381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石方开挖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669B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1.石方类别:综合考虑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2.开挖深度:满足设计和规范要求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3.开挖方式:综合考虑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4.运距:场内运输全包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571D1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3BD6E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125.69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339B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A1A4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359FE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5E9B0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4BBC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F9EC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土石回填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788B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1.密实度要求:满足设计和规范要求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2.填方材料品种：满足设计及规范要求的土石料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3.填方粒径要求：满足设计及规范要求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4.回填方式：综合考虑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5.填方来源、运距：综合考虑（含二次及多次转运）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DB569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CD132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121.61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90D0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EA40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B7F0DE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AC378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3741B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89C5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余方外运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989F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1.废弃料品种:土、石、弃渣、淤泥等弃料综合（含清表植物、淤泥不合格填料）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2.运距:投标人自行踏勘综合考虑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3.装车方式:综合考虑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4.运输方式:根据现场实际情况，各种运输方式综合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5.其他费用:相关施工手续的办理审批、施工、管理、保险、环卫出渣、工程周边社会关系协调、各种风险防范等完成工程范围和工程内容所需的一切费用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AA6D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A121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192.60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F58C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6FB0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F0800C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AC437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F91FD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0F12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混凝土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5F07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1.混凝土强度等级：C30 自拌混凝土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2.防水等级：P6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3.抗冻等级：F50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4.模板：综合考虑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5.其他：满足设计及规范要求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83D2B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DD2F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87.00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1B0A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E830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D8EC4F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5F74A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15C6E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886A3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基础垫层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5879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1.混凝土强度等级：C20 自拌混凝土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2.厚度：详设计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3.其他：满足设计及规范要求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438D0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0ED4E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1.50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76C1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D3CF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8505C7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49BF3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1C05C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5F20B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钢筋制作与安装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2594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1.钢筋种类、规格: 详设计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2.搭接、接头方式:满足设计及规范要求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3.其他：满足设计及规范要求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B1964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t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18DC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3.25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A1EE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6BB8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ABD49F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1A4CA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3F78A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4EB88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预埋钢构件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BAC6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1.钢材种类、规格 Q235B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2.油漆品种、刷漆遍数：详设计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3.除锈：详设计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4.其他：满足设计及规范要求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3375C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t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DBAA3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1.22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8618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1149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FE25C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DBBEA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DC784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9441F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事故油池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DB26EE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9087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8DC67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6FF2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2B6A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E5E8E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27134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46213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534B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土方开挖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C8D1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1.土壤类别:综合考虑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2.开挖深度:满足设计和规范要求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3.开挖方式:综合考虑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4.运距:场内运输全包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051E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C1C4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38.85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E678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F7FF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431D87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26FB4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F29D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7320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石方开挖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E582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1.石方类别:综合考虑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2.开挖深度:满足设计和规范要求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3.开挖方式:综合考虑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4.运距:场内运输全包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CE08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91DB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58.27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18A8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5686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A9A361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A1EAE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7849E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5A85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土石方回填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1C5A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1.密实度要求:满足设计和规范要求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2.填方材料品种：满足设计及规范要求的土石料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3.填方粒径要求：满足设计及规范要求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4.回填方式：综合考虑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5.填方来源、运距：综合考虑（含二次及多次转运）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9DA3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5AD0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12.96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0C3F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15DA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D08EBF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BAC0D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8DD9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78488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余方外运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ADC4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1.废弃料品种:土、石、弃渣、淤泥等弃料综合（含清表植物、淤泥不合格填料）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2.运距:投标人自行踏勘综合考虑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3.装车方式:综合考虑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4.运输方式:根据现场实际情况，各种运输方式综合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5.其他费用:相关施工手续的办理审批、施工、管理、保险、环卫出渣、工程周边社会关系协调、各种风险防范等完成工程范围和工程内容所需的一切费用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D4A2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8A25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84.16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1A10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8B7D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EA5EDE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2B401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A170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07CD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C20混凝土垫层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3ABB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1.混凝土强度等级：C20 自拌混凝土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2.厚度：详设计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3.其他：满足设计及规范要求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9DC0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FAB8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3.03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A624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C600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057DA2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5B2D2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74075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CD07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C30基础混凝土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518A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1.混凝土强度等级：C30 自拌混凝土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2.防水等级：P6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3.抗冻等级：F50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4.模板：综合考虑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5.其他：满足设计及规范要求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2F2C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5BCD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30.48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7438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138C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E00C42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68421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D8382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99B5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钢筋制作与安装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F8F3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1.钢筋种类、规格: 详设计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2.搭接、接头方式:满足设计及规范要求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3.其他：满足设计及规范要求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CB5B6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t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241B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3.91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D4D8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999B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70515F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6B937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7FB7C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1F53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Q235B钢结构制作与安装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0882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1.钢材种类、规格 Q235B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2.油漆品种、刷漆遍数：详设计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3.除锈：详设计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4.其他：满足设计及规范要求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110A1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t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C042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1.32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5A77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7573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49B07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87058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B6FC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399D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消防砂箱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8DE315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ECF5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CF59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1.00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6A68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3FF0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09391C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F9895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1AA2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C368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生产、生活建（构）筑工程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6436C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1002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2968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D277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E129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55871A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71B33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9306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5.1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2EF1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生活预制舱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55432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CF45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905C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CE8A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5FD2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718F54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89C17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ADCA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200E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土方开挖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B750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1.土壤类别:综合考虑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2.开挖深度:满足设计和规范要求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3.开挖方式:综合考虑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4.运距:场内运输全包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1ED40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57D69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329.93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BFBB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4B0F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C3892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F70F0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D3E6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7457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石方开挖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5D26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1.石方类别:综合考虑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2.开挖深度:满足设计和规范要求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3.开挖方式:综合考虑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4.运距:场内运输全包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8D651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33063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494.90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66C4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5611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6ED716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E4A01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01B4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5630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土石方回填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7974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1.密实度要求:满足设计和规范要求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2.填方材料品种：满足设计及规范要求的土石料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3.填方粒径要求：满足设计及规范要求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4.回填方式：综合考虑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5.填方来源、运距：综合考虑（含二次及多次转运）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A493F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8D2F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105.30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4577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5050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6F20FA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4A4CF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D80B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8A80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余方外运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4545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1.废弃料品种:土、石、弃渣、淤泥等弃料综合（含清表植物、淤泥不合格填料）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2.运距:投标人自行踏勘综合考虑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3.装车方式:综合考虑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4.运输方式:根据现场实际情况，各种运输方式综合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5.其他费用:相关施工手续的办理审批、施工、管理、保险、环卫出渣、工程周边社会关系协调、各种风险防范等完成工程范围和工程内容所需的一切费用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7CCF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65E3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719.53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E436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52CE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4B634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89384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0990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BC55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C20混凝土垫层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79D7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1.混凝土强度等级：C20 自拌混凝土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2.厚度：详设计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3.其他：满足设计及规范要求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9B858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80202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39.97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88AC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596E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1777E8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98B5B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39F7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B778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C30基础混凝土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13DA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1.混凝土强度等级：C30 自拌混凝土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2.防水等级：P6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3.抗冻等级：F50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4.模板：综合考虑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5.其他：满足设计及规范要求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936A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6C35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194.54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D809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D46A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FAEF0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687F3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C6AB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4E56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砌体砌筑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89A4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1.砌体材料：MU10实心砖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2.砂浆等级强度：M10水泥砂浆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3.其他：满足设计及规范要求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D20F9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3602C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12.00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846D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406F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8699B0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27E97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42DF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E9B9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砂浆抹面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3F92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1.砂浆等级强度：M10水泥砂浆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2.其他：满足设计及规范要求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0C90B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08989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252.12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D2F5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2FF3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C9421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38170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F997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7332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钢筋制作与安装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6DA7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1.钢筋种类、规格: 详设计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2.搭接、接头方式:满足设计及规范要求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3.其他：满足设计及规范要求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2734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t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9628B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29.18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66B5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D4D1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E6B4C6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7CA0B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F3EB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0608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Q235B钢结构制作与安装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91E8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1.钢材种类、规格 Q235B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2.油漆品种、刷漆遍数：详设计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3.除锈：详设计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4.其他：满足设计及规范要求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1BE3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t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BA7A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2.20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2525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4AD0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DD5F40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F00DD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3A41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5.2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5910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综合水泵房预制舱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970F1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533DBE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ED04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A31C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2E47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AEF4C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DFF1A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D1D1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B582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土方开挖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E3B3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1.土壤类别:综合考虑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2.开挖深度:满足设计和规范要求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3.开挖方式:综合考虑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4.运距:场内运输全包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ABD8D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C6F45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66.93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9010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A2CB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DC82E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C2A4A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2EB0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3909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石方开挖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5C1B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1.石方类别:综合考虑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2.开挖深度:满足设计和规范要求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3.开挖方式:综合考虑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4.运距:场内运输全包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04A48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63EA7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100.40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8BBC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AC11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2F9EDF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F4389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EC08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A154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土石方回填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C460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1.密实度要求:满足设计和规范要求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2.填方材料品种：满足设计及规范要求的土石料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3.填方粒径要求：满足设计及规范要求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4.回填方式：综合考虑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5.填方来源、运距：综合考虑（含二次及多次转运）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D0F38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E9B9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50.33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FA94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035B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B35DE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6BAEF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594C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3A9D8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余方外运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2DD7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1.废弃料品种:土、石、弃渣、淤泥等弃料综合（含清表植物、淤泥不合格填料）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2.运距:投标人自行踏勘综合考虑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3.装车方式:综合考虑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4.运输方式:根据现场实际情况，各种运输方式综合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5.其他费用:相关施工手续的办理审批、施工、管理、保险、环卫出渣、工程周边社会关系协调、各种风险防范等完成工程范围和工程内容所需的一切费用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0E95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D036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117.00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FBCA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6000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9F5FED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F91CF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42F9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78B6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C20混凝土垫层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D78E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1.混凝土强度等级：C20 自拌混凝土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2.厚度：详设计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3.其他：满足设计及规范要求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B5F5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39602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7.53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25D2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EDD7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9F1A0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5BA5E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4790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2513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C30基础混凝土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8AB2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1.混凝土强度等级：C30 自拌混凝土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2.防水等级：P6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3.抗冻等级：F50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4.模板：综合考虑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5.其他：满足设计及规范要求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2F24C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2FB88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43.53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F333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2350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8095A2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59848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6B3B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AEED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砌体砌筑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CCD6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1.砌体材料：MU10实心砖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2.砂浆等级强度：M10水泥砂浆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3.其他：满足设计及规范要求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F6FC3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928B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2.20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D9B9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15D0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9A063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9AC95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A7C7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C14A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砂浆抹面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B5A5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1.砂浆等级强度：M10水泥砂浆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2.其他：满足设计及规范要求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07649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543E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72.60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5C1E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29CF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FCC253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2499E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2A9B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D983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钢筋制作与安装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2DC5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1.钢筋种类、规格: 详设计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2.搭接、接头方式:满足设计及规范要求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3.其他：满足设计及规范要求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CB77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t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EFA3A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6.53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6B56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3A25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F0980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053B8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67021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6446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Q235B钢结构制作与安装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29A8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1.钢材种类、规格 Q235B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2.油漆品种、刷漆遍数：详设计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3.除锈：详设计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4.其他：满足设计及规范要求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5FB8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t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D3F94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0.60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9A20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7761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A98281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74BF9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9256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5.3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9BF1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危废间预制舱</w:t>
            </w:r>
          </w:p>
        </w:tc>
        <w:tc>
          <w:tcPr>
            <w:tcW w:w="6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4109E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9BE9AB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EDAB5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AF77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ECA1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D09445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B1690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78F8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2E60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土方开挖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445F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1.土壤类别:综合考虑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2.开挖深度:满足设计和规范要求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3.开挖方式:综合考虑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4.运距:场内运输全包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24D4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D9C4A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42.76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F7A6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8B37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CA7731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CC5FE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9670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0012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石方开挖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B0C7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1.石方类别:综合考虑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2.开挖深度:满足设计和规范要求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3.开挖方式:综合考虑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4.运距:场内运输全包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DDA7C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4647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64.14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21B8B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5A4E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EE2950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944B7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0A77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C8C7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土石方回填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C530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1.密实度要求:满足设计和规范要求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2.填方材料品种：满足设计及规范要求的土石料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3.填方粒径要求：满足设计及规范要求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4.回填方式：综合考虑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5.填方来源、运距：综合考虑（含二次及多次转运）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CFFA3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A40B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25.20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3D90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400F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EF4FDD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95E7B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C145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B0D24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余方外运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22E4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1.废弃料品种:土、石、弃渣、淤泥等弃料综合（含清表植物、淤泥不合格填料）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2.运距:投标人自行踏勘综合考虑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3.装车方式:综合考虑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4.运输方式:根据现场实际情况，各种运输方式综合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5.其他费用:相关施工手续的办理审批、施工、管理、保险、环卫出渣、工程周边社会关系协调、各种风险防范等完成工程范围和工程内容所需的一切费用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8F811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131E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81.70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E194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8EB2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7177C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E9257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1A6E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7AFE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C30基础混凝土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B9A8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1.混凝土强度等级：C30 自拌混凝土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2.防水等级：P6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3.抗冻等级：F50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4.模板：综合考虑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5.其他：满足设计及规范要求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7D01D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8223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29.91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9FC9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3B75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5196EC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11B7D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9427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F82C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C20混凝土垫层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75C5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1.混凝土强度等级：C20 自拌混凝土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2.厚度：详设计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3.其他：满足设计及规范要求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FE3E0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F4A1A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4.54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8116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28B0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85210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9AEF6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5BCC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C206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砌体砌筑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C25F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1.砌体材料：MU10实心砖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2.砂浆等级强度：M10水泥砂浆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3.其他：满足设计及规范要求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A866C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2A65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2.00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0DF8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91CD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AD195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A1DDA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D9AE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77CF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砂浆抹面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5CEC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1.砂浆等级强度：M10水泥砂浆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2.其他：满足设计及规范要求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AADE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4A77D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56.32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5279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B8CD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DE8AC6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D7273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0ED5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19BE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钢筋制作与安装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EBDF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1.钢筋种类、规格: 详设计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2.搭接、接头方式:满足设计及规范要求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3.其他：满足设计及规范要求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61A4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t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B91F7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4.49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B619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9934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098A9D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51246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3BF9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97CF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Q235B钢结构制作与安装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7FB2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1.钢材种类、规格 Q235B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2.油漆品种、刷漆遍数：详设计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3.除锈：详设计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4.其他：满足设计及规范要求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95D3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t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8D78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0.60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7E57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D0CE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61F359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D4B88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9804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5.4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8DBD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消防水池</w:t>
            </w:r>
          </w:p>
        </w:tc>
        <w:tc>
          <w:tcPr>
            <w:tcW w:w="6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1C41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1.容积：200m3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2.其他：满足设计及规范要求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CC97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座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6E53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1.00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83BA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B8C4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CD9A8C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425FD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9F7A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5.5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6C04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地埋污水处理装置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E76F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1.满足设计及规范要求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C8EB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座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7E33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1.00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91E5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D9A0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8AEA75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B9BDD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DFE3F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115F3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室外工程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5EBB43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B6A89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A8DC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AFBB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0698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7DB00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B1FD4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433A2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6B68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围墙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3D2D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1.材料:混凝土C30.抗冻等级为F50.钢筋:HPB300(Ф),HRB400(#)混凝土保护层厚度为30mm。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2.装配式围墙采用清水混凝土施工工艺，工厂化制作，每3m设置立柱，调整尺寸放在围墙死角。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3.围墙沉降缝长度不超过18m。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4.其他：满足建设单位要求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CF1B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3F3C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286.00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144E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3A37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F28B55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82446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EABE5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731B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大门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6244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1.门宽8000，门体高1.80，含机头、轨道及安装配件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2.其他：满足建设单位要求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AF44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5306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1.00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1B5F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8208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94428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3AAB0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AB429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0797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站区道路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8F8E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1.200厚C30混凝土（掺耐磨剂）面层(内掺抗裂纤维，0.05%重量比)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2.200厚C25水泥稳定级配碎石垫层(水泥含量6%)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3.150厚级配碎石基层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4.细粒式沥青面层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5.其他：满足设计及规范要求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EDB6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m²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1E55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870.43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9AF9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E6B6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1E7BE4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CCADF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A08D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32B1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碎石场地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2892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1.级配碎石铺装，碎石粒径30-50mm，厚150mm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2.其他：满足设计及规范要求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8ACC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m²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DCF6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1193.18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9514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FEE3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9C45D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AE3C4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D2D1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3AE7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铺广场砖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6DFE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1.规格型号:广场砖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2.150mm厚级配碎石基层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3.其他：满足设计及规范要求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0D16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m²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BD60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581.92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985A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CB55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65711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C2649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CCD48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3A50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硬化场地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9D3A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1.200厚C25水泥稳定级配碎石垫层(水泥含量6%)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2.C30混凝土面层200mm，(内掺抗裂纤维，0.05%重量比)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3.其他：满足设计及规范要求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A03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m²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DC97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260.00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0E14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B07B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9F8AC0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71D5F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1E7D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3799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站内绿化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14F9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满足建设单位要求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08FA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m²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3558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899.80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1CDD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76EF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710684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F5C64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E2CE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5BBC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生产生活分区围栏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7DD3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满足建设单位要求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3F7E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5B09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20.00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42D6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F9E5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27FD2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F45C5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9E5E3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9976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站区雨水系统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A9A28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A20F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8D726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3BEB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4B90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9B0DC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F23DE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5F4D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068D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预制排水检查井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AAD2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1.规格型号：∅1000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2.施工方式：综合考虑，全包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3.其他：满足设计及规范要求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B63C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4A6A8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8.00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721D1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467E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8AFAC8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2C85D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88630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E762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HDPE双壁波纹排水管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AE7A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1.管径：DN110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2.施工方式：综合考虑，全包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3.其他：满足设计及规范要求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D8A2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D81EB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70.00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BDE7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62FE1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CDD9B9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62883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5EAE0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2E89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HDPE双壁波纹排水管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D9A0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1.管径：DN200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2.施工方式：综合考虑，全包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3.其他：满足设计及规范要求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5A10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74E15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80.00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5133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5F01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100244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E9ABC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FE245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3BA2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镀锌钢管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8F14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1.管径：DN100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2.施工方式：综合考虑，全包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3.其他：满足设计及规范要求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5610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E330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35.00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FCA81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3028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DD9A0B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1A690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48986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AE07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其他工程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1D1969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743F9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757D3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D5FA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FD54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90B5B5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ED62D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5EC7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05F0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环境保护工程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7ADD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满足设计及规范要求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5F54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482F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1.00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935A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E1A2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813653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05065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C76F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FDD5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水土保持工程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9A4C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满足设计及规范要求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BE2E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0A08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1.00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AEC9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3E4D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7C0374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77593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B45A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055A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劳动安全与职业卫生工程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7D2B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满足设计及规范要求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EA10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5B20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1.00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6232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B2A9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DD95E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8EA5A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D733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2A9A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安全监测工程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6C6F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满足设计及规范要求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4140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D66E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1.00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0FDD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C106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5DD9DD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59348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476D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32F2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消防设施及生产生活供水工程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B4A1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满足设计及规范要求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2F80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D1D49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1.00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556D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9804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84D7FC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5CE8D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A49A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61150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投标人根据实际情况增列项目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12EFEC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A50F0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1FC3F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CC51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0A9D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0801F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9FDA3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06DFDE4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60606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60606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 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AB51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主变构架及基础工程量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39647AF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8184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E1BC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1C3A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FB8D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4586C3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67271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1F1DFB9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BCDD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土方开挖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38468C4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1.土壤类别：综合考虑挖深度：满足设计和规范要求方式：综合考虑距：场内运输全包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E19E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A576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57.60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AB22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A20B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9C76AC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ADD1C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2572069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E83B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石方开挖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107DBE8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1.石方类别：综合考虑2.开挖深度：满足设计和规范要求3.开挖方式：综合考虑4.运距：场内运输全包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B008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5DAA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134.40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9F97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07D1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1639BA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6FC3B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7C6E803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864F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土石回填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0B5A6EC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1.密实度要求：满足设计和规范要求2.填方材料品种：满足设计及规范要求的土石料3.填方粒径要求：满足设计及规范要求4.回填方式：综合考虑5.填方来源、运距：综合考虑(含二次及多次转运)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3702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841E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111.00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1FAD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C5BA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DC828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3421D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5844813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A12A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余方外运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47D3C4A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废弃料品种：土、石、弃渣、淤泥等弃料综合(含清表植物、淤泥不合格填料)2.运距：投标人自行踏勘综合考虑3.装车方式：综合考虑4.运输方式：根据现场实际情况，各种运输方式综合5.其他费用：相关施工手续的办理审批、施工、管理、保险、环卫出渣、工程周边社会关系协调、各种风险防范等完成工程范围和工程内容所需的一切费用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FBB7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3B5C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81.00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DA85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102F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B2FA14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CBA7E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0C1C64A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B506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混凝土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7475EF2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1.混凝土强度等级：C30自拌混凝土2.防水等级：P63.抗冻等级：F504.模板：综合考虑5.其他：满足设计及规范要求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9764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86A0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81.00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EF31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F010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DBF8A2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BCEB7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51AB4A9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7FCE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基础垫层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6A35BB02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1.混凝土强度等级：C20自拌混凝土2.厚度：详设计3.其他：满足设计及规范要求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579C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4A74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4.95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AEA9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0455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3E369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E9755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0A00501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0FD3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钢筋制作与安装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184B8B46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1.钢筋种类、规格：详设计2.搭接、接头方式：满足设计及规范要求3.其他：满足设计及规范要求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37B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60606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60606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t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6679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12.15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C1DC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BDC6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DF0DD6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430EE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top"/>
          </w:tcPr>
          <w:p w14:paraId="2F52014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1D654C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钢构(支)架制作与安装</w:t>
            </w:r>
          </w:p>
        </w:tc>
        <w:tc>
          <w:tcPr>
            <w:tcW w:w="608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top"/>
          </w:tcPr>
          <w:p w14:paraId="658F812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1.钢材种类、规格Q235B2.油漆品种、刷漆遍数：详设计3.除锈：详设计4.其他：满足设计及规范要求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1ACB6B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70707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70707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t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0EDAC2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12.00 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639D31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6D5000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206E631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833DB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81BBC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176B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6B5F458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0C3F0BD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A4AB384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39F59A2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0CD6E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0.0000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4BDA0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</w:tbl>
    <w:p w14:paraId="08FA67C4">
      <w:pPr>
        <w:rPr>
          <w:rFonts w:hint="eastAsia" w:ascii="仿宋" w:hAnsi="仿宋" w:eastAsia="仿宋" w:cs="仿宋"/>
          <w:color w:val="auto"/>
          <w:sz w:val="28"/>
          <w:szCs w:val="28"/>
          <w:highlight w:val="none"/>
          <w:shd w:val="clear" w:color="auto" w:fill="auto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shd w:val="clear" w:color="auto" w:fill="auto"/>
          <w:lang w:val="en-US" w:eastAsia="zh-CN"/>
        </w:rPr>
        <w:br w:type="page"/>
      </w:r>
    </w:p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1"/>
        <w:gridCol w:w="4485"/>
        <w:gridCol w:w="3246"/>
        <w:gridCol w:w="1029"/>
        <w:gridCol w:w="1174"/>
        <w:gridCol w:w="1517"/>
        <w:gridCol w:w="1213"/>
        <w:gridCol w:w="879"/>
      </w:tblGrid>
      <w:tr w14:paraId="6F518A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4F5E91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6"/>
                <w:szCs w:val="36"/>
                <w:u w:val="none"/>
                <w:bdr w:val="none" w:color="auto" w:sz="0" w:space="0"/>
                <w:lang w:val="en-US" w:eastAsia="zh-CN" w:bidi="ar"/>
              </w:rPr>
              <w:t>施工辅助工程工程量清单报价表</w:t>
            </w:r>
          </w:p>
        </w:tc>
      </w:tr>
      <w:tr w14:paraId="6D5E26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4F38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5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F9C4B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项目名称</w:t>
            </w:r>
          </w:p>
        </w:tc>
        <w:tc>
          <w:tcPr>
            <w:tcW w:w="11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74C3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项目特征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1A99C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计量单位</w:t>
            </w: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9562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工程量</w:t>
            </w:r>
          </w:p>
        </w:tc>
        <w:tc>
          <w:tcPr>
            <w:tcW w:w="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A4F6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含税综合单价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（元）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E8F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合计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（万元）</w:t>
            </w:r>
          </w:p>
        </w:tc>
        <w:tc>
          <w:tcPr>
            <w:tcW w:w="3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9404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 w14:paraId="65CD90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82B7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一</w:t>
            </w:r>
          </w:p>
        </w:tc>
        <w:tc>
          <w:tcPr>
            <w:tcW w:w="15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726A6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施工供电工程</w:t>
            </w:r>
          </w:p>
        </w:tc>
        <w:tc>
          <w:tcPr>
            <w:tcW w:w="11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551083"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97927B1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3853A69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EFD502"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AEDD459"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3BFBE78"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C9D1E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7727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EA4BC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供电线路工程(生活营地就近T接10kV线路长度)</w:t>
            </w:r>
          </w:p>
        </w:tc>
        <w:tc>
          <w:tcPr>
            <w:tcW w:w="11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CC17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电压等级、线路长度及其他技术要求：满足现行规范要求，按批准方案实施。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FB09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km</w:t>
            </w: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A41F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907F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238D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21D90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0792E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E63BA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二</w:t>
            </w:r>
          </w:p>
        </w:tc>
        <w:tc>
          <w:tcPr>
            <w:tcW w:w="15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2199D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风电机组安装平台工程</w:t>
            </w:r>
          </w:p>
        </w:tc>
        <w:tc>
          <w:tcPr>
            <w:tcW w:w="11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3092CD"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38EC9D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AE2D8C4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45BC0AC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19EE2F8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0F24F8F"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11113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DAC3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57D5F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清表（厚20cm）</w:t>
            </w:r>
          </w:p>
        </w:tc>
        <w:tc>
          <w:tcPr>
            <w:tcW w:w="11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57C3D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D9DA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m²</w:t>
            </w: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D7044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34708.00 </w:t>
            </w:r>
          </w:p>
        </w:tc>
        <w:tc>
          <w:tcPr>
            <w:tcW w:w="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2D78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893A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B947F5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1A715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E70A2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5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A38E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土方开挖</w:t>
            </w:r>
          </w:p>
        </w:tc>
        <w:tc>
          <w:tcPr>
            <w:tcW w:w="11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CC99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1.土壤类别:综合考虑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2.开挖深度:满足设计和规范要求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3.开挖方式:综合考虑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4.运距:场内运输全包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DDBEF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A888F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46383.00 </w:t>
            </w:r>
          </w:p>
        </w:tc>
        <w:tc>
          <w:tcPr>
            <w:tcW w:w="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930F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0766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BD624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412E1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E593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5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8DFE9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石方开挖</w:t>
            </w:r>
          </w:p>
        </w:tc>
        <w:tc>
          <w:tcPr>
            <w:tcW w:w="11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3A22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1.石方类别:综合考虑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2.开挖深度:满足设计和规范要求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3.开挖方式:综合考虑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4.运距:场内运输全包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944D2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02EBD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108226.00 </w:t>
            </w:r>
          </w:p>
        </w:tc>
        <w:tc>
          <w:tcPr>
            <w:tcW w:w="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A2DE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47DB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A6D924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83C5D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</w:trPr>
        <w:tc>
          <w:tcPr>
            <w:tcW w:w="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F7A2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5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C674C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土石回填</w:t>
            </w:r>
          </w:p>
        </w:tc>
        <w:tc>
          <w:tcPr>
            <w:tcW w:w="11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C728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1.密实度要求:满足设计和规范要求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2.填方材料品种：满足设计及规范要求的土石料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3.填方粒径要求：满足设计及规范要求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4.回填方式：综合考虑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5.填方来源、运距：综合考虑（含二次及多次转运）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023DE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4D59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21943.00 </w:t>
            </w:r>
          </w:p>
        </w:tc>
        <w:tc>
          <w:tcPr>
            <w:tcW w:w="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06ED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BA1A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1EF2D3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A18D4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0" w:hRule="atLeast"/>
        </w:trPr>
        <w:tc>
          <w:tcPr>
            <w:tcW w:w="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9FD4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5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A03C7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余方外运</w:t>
            </w:r>
          </w:p>
        </w:tc>
        <w:tc>
          <w:tcPr>
            <w:tcW w:w="11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D3D1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1.废弃料品种:土、石、弃渣、淤泥等弃料综合（含清表植物、淤泥不合格填料）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2.运距:投标人自行踏勘综合考虑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3.装车方式:综合考虑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4.运输方式:根据现场实际情况，各种运输方式综合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5.其他费用:相关施工手续的办理审批、施工、管理、保险、环卫出渣、工程周边社会关系协调、各种风险防范等完成工程范围和工程内容所需的一切费用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F91FE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B219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131826</w:t>
            </w:r>
          </w:p>
        </w:tc>
        <w:tc>
          <w:tcPr>
            <w:tcW w:w="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1E8D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6E7C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8C32D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24898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</w:trPr>
        <w:tc>
          <w:tcPr>
            <w:tcW w:w="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63E5D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5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A487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浆砌片石挡墙</w:t>
            </w:r>
          </w:p>
        </w:tc>
        <w:tc>
          <w:tcPr>
            <w:tcW w:w="11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23DC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1.砌体材料：M10 浆砌片石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2.砂浆等级强度：M10水泥砂浆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3.断面尺寸：详设计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4.材料来源、运距：利用开挖料，运距综合考虑（含二次及多次转运）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5.其他：满足设计及规范要求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9AF6C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EBE0C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840</w:t>
            </w:r>
          </w:p>
        </w:tc>
        <w:tc>
          <w:tcPr>
            <w:tcW w:w="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EEBA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B538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C4BC1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1B195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885C0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5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F58FF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浆砌石排水沟</w:t>
            </w:r>
          </w:p>
        </w:tc>
        <w:tc>
          <w:tcPr>
            <w:tcW w:w="11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25DE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平台排水沟满足设计要求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93128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</w:t>
            </w: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2F309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1200</w:t>
            </w:r>
          </w:p>
        </w:tc>
        <w:tc>
          <w:tcPr>
            <w:tcW w:w="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D676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B0CF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67411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EB393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71EF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三</w:t>
            </w:r>
          </w:p>
        </w:tc>
        <w:tc>
          <w:tcPr>
            <w:tcW w:w="15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D1EEC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其他施工辅助工程</w:t>
            </w:r>
          </w:p>
        </w:tc>
        <w:tc>
          <w:tcPr>
            <w:tcW w:w="11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C6033D"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C9673B3"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116C36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773ED45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6A36E25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0B5B39"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26D70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8BE7D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B3AAF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施工供水工程（永临结合）</w:t>
            </w:r>
          </w:p>
        </w:tc>
        <w:tc>
          <w:tcPr>
            <w:tcW w:w="11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33D1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水源、供水管线长度、管道材质、储水池材质及规格及其他技术要求：满足现行规范要求，按批准方案实施（蓄水池45m³两个，5公里，φ100镀锌钢管取水，2台水泵型号：22kW水泵150QJ6078；）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55D2D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EF9C5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3CAE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BD33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5DB12F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31B49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694A9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5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E1B9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山区风电场临时设施的场地平整工程</w:t>
            </w:r>
          </w:p>
        </w:tc>
        <w:tc>
          <w:tcPr>
            <w:tcW w:w="11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3CB8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临建设施场地平整考虑3700㎡。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167D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387DC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867C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CF74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CEBF21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36389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74864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5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0E9E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场内堆场</w:t>
            </w:r>
          </w:p>
        </w:tc>
        <w:tc>
          <w:tcPr>
            <w:tcW w:w="11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21C1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至少满足三套风机设备（主机、叶片、轮毂）、箱变（12台）堆放要求。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DD32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B9B28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1593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AB83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48C8B7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81A45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223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05DB93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82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183CEA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设备二次转运</w:t>
            </w:r>
          </w:p>
        </w:tc>
        <w:tc>
          <w:tcPr>
            <w:tcW w:w="1145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299153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设备数量及规格型号；转运距离；其他技术要求。（考虑机械设备装车、运输、卸车、组装。计量时考虑6台箱变的转运费，综合运距按5km。）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675700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00E1A0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35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2FCCFD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BB48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06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757CF38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A0F33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223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126353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582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3CEB0B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混凝土拌合站</w:t>
            </w:r>
          </w:p>
        </w:tc>
        <w:tc>
          <w:tcPr>
            <w:tcW w:w="1145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636342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满足设计要求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7C1EE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538489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35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3761B8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741374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06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7ECBA5E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6DF0D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AE8E9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50EA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11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DC6F6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858EA5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082D73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7B58B9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55B75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11DC81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</w:tbl>
    <w:p w14:paraId="19E135FB">
      <w:pPr>
        <w:rPr>
          <w:rFonts w:hint="eastAsia" w:ascii="仿宋" w:hAnsi="仿宋" w:eastAsia="仿宋" w:cs="仿宋"/>
          <w:color w:val="auto"/>
          <w:sz w:val="28"/>
          <w:szCs w:val="28"/>
          <w:highlight w:val="none"/>
          <w:shd w:val="clear" w:color="auto" w:fill="auto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shd w:val="clear" w:color="auto" w:fill="auto"/>
          <w:lang w:val="en-US" w:eastAsia="zh-CN"/>
        </w:rPr>
        <w:br w:type="page"/>
      </w:r>
    </w:p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9"/>
        <w:gridCol w:w="5145"/>
        <w:gridCol w:w="1451"/>
        <w:gridCol w:w="981"/>
        <w:gridCol w:w="981"/>
        <w:gridCol w:w="1647"/>
        <w:gridCol w:w="1505"/>
        <w:gridCol w:w="1585"/>
      </w:tblGrid>
      <w:tr w14:paraId="277EF0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600" w:hRule="atLeast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6CFE9E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其他费用工程量清单报价表</w:t>
            </w:r>
          </w:p>
        </w:tc>
      </w:tr>
      <w:tr w14:paraId="08A7B3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C3288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8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9073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工程或费用名称</w:t>
            </w:r>
          </w:p>
        </w:tc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EBEA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项目特征</w:t>
            </w:r>
          </w:p>
        </w:tc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03B4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4594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数量</w:t>
            </w:r>
          </w:p>
        </w:tc>
        <w:tc>
          <w:tcPr>
            <w:tcW w:w="5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973D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综合单价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（元）</w:t>
            </w: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7709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合计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（万元）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0E14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 w14:paraId="05B3B5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D4D6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一</w:t>
            </w:r>
          </w:p>
        </w:tc>
        <w:tc>
          <w:tcPr>
            <w:tcW w:w="18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D029F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其他费用</w:t>
            </w:r>
          </w:p>
        </w:tc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B9A9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CFFD3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D979E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F944E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18D8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DAC8F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C6667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4E67E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8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3B37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工程质量检查检测费 </w:t>
            </w:r>
            <w:bookmarkStart w:id="10" w:name="_GoBack"/>
            <w:bookmarkEnd w:id="10"/>
          </w:p>
        </w:tc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F8D2E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C97A2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B422C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8B2D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9CE1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785AF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76067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6DCE4"/>
            <w:noWrap/>
            <w:vAlign w:val="center"/>
          </w:tcPr>
          <w:p w14:paraId="4DA05C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8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6DCE4"/>
            <w:noWrap/>
            <w:vAlign w:val="center"/>
          </w:tcPr>
          <w:p w14:paraId="567D57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项目验收费 </w:t>
            </w:r>
          </w:p>
        </w:tc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6DCE4"/>
            <w:noWrap/>
            <w:vAlign w:val="center"/>
          </w:tcPr>
          <w:p w14:paraId="7A474D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6DCE4"/>
            <w:noWrap/>
            <w:vAlign w:val="center"/>
          </w:tcPr>
          <w:p w14:paraId="3E3978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6DCE4"/>
            <w:noWrap/>
            <w:vAlign w:val="center"/>
          </w:tcPr>
          <w:p w14:paraId="09B6FF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6DCE4"/>
            <w:vAlign w:val="top"/>
          </w:tcPr>
          <w:p w14:paraId="1B333F6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6DCE4"/>
            <w:vAlign w:val="top"/>
          </w:tcPr>
          <w:p w14:paraId="6664717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55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D6DCE4"/>
            <w:vAlign w:val="center"/>
          </w:tcPr>
          <w:p w14:paraId="67BDBF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根据单项验收结果结算，如不涉及相关专题验收，则不予结算。</w:t>
            </w:r>
          </w:p>
        </w:tc>
      </w:tr>
      <w:tr w14:paraId="472057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6DCE4"/>
            <w:noWrap/>
            <w:vAlign w:val="center"/>
          </w:tcPr>
          <w:p w14:paraId="652898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2.1</w:t>
            </w:r>
          </w:p>
        </w:tc>
        <w:tc>
          <w:tcPr>
            <w:tcW w:w="18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6DCE4"/>
            <w:noWrap/>
            <w:vAlign w:val="center"/>
          </w:tcPr>
          <w:p w14:paraId="336287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劳动安全卫生设施三同时及验收备案</w:t>
            </w:r>
          </w:p>
        </w:tc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6DCE4"/>
            <w:noWrap/>
            <w:vAlign w:val="center"/>
          </w:tcPr>
          <w:p w14:paraId="624CA89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6DCE4"/>
            <w:noWrap/>
            <w:vAlign w:val="center"/>
          </w:tcPr>
          <w:p w14:paraId="759970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6DCE4"/>
            <w:noWrap/>
            <w:vAlign w:val="center"/>
          </w:tcPr>
          <w:p w14:paraId="0DC841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6DCE4"/>
            <w:vAlign w:val="center"/>
          </w:tcPr>
          <w:p w14:paraId="3DA98D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87000.00 </w:t>
            </w: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6DCE4"/>
            <w:vAlign w:val="center"/>
          </w:tcPr>
          <w:p w14:paraId="05D459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8.7000 </w:t>
            </w:r>
          </w:p>
        </w:tc>
        <w:tc>
          <w:tcPr>
            <w:tcW w:w="555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D6DCE4"/>
            <w:vAlign w:val="center"/>
          </w:tcPr>
          <w:p w14:paraId="4185E7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B87AF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6DCE4"/>
            <w:noWrap/>
            <w:vAlign w:val="center"/>
          </w:tcPr>
          <w:p w14:paraId="51E37C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2.2</w:t>
            </w:r>
          </w:p>
        </w:tc>
        <w:tc>
          <w:tcPr>
            <w:tcW w:w="18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6DCE4"/>
            <w:noWrap/>
            <w:vAlign w:val="center"/>
          </w:tcPr>
          <w:p w14:paraId="06D311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安全设施三同时及验收备案</w:t>
            </w:r>
          </w:p>
        </w:tc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6DCE4"/>
            <w:noWrap/>
            <w:vAlign w:val="center"/>
          </w:tcPr>
          <w:p w14:paraId="759551A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6DCE4"/>
            <w:noWrap/>
            <w:vAlign w:val="center"/>
          </w:tcPr>
          <w:p w14:paraId="139E21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6DCE4"/>
            <w:noWrap/>
            <w:vAlign w:val="center"/>
          </w:tcPr>
          <w:p w14:paraId="311150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6DCE4"/>
            <w:vAlign w:val="center"/>
          </w:tcPr>
          <w:p w14:paraId="3552FB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87000.00 </w:t>
            </w: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6DCE4"/>
            <w:vAlign w:val="center"/>
          </w:tcPr>
          <w:p w14:paraId="79CDFF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8.7000 </w:t>
            </w:r>
          </w:p>
        </w:tc>
        <w:tc>
          <w:tcPr>
            <w:tcW w:w="555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D6DCE4"/>
            <w:vAlign w:val="center"/>
          </w:tcPr>
          <w:p w14:paraId="60A85A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2CEEC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6DCE4"/>
            <w:noWrap/>
            <w:vAlign w:val="center"/>
          </w:tcPr>
          <w:p w14:paraId="7EBCEE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2.3</w:t>
            </w:r>
          </w:p>
        </w:tc>
        <w:tc>
          <w:tcPr>
            <w:tcW w:w="18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6DCE4"/>
            <w:noWrap/>
            <w:vAlign w:val="center"/>
          </w:tcPr>
          <w:p w14:paraId="7E9F6C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劳动保障及验收备案</w:t>
            </w:r>
          </w:p>
        </w:tc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6DCE4"/>
            <w:noWrap/>
            <w:vAlign w:val="center"/>
          </w:tcPr>
          <w:p w14:paraId="125DFCB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6DCE4"/>
            <w:noWrap/>
            <w:vAlign w:val="center"/>
          </w:tcPr>
          <w:p w14:paraId="6C8ED6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6DCE4"/>
            <w:noWrap/>
            <w:vAlign w:val="center"/>
          </w:tcPr>
          <w:p w14:paraId="49BF82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6DCE4"/>
            <w:vAlign w:val="center"/>
          </w:tcPr>
          <w:p w14:paraId="57E43F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87000.00 </w:t>
            </w: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6DCE4"/>
            <w:vAlign w:val="center"/>
          </w:tcPr>
          <w:p w14:paraId="676AEB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8.7000 </w:t>
            </w:r>
          </w:p>
        </w:tc>
        <w:tc>
          <w:tcPr>
            <w:tcW w:w="555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D6DCE4"/>
            <w:vAlign w:val="center"/>
          </w:tcPr>
          <w:p w14:paraId="69EDA3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1F642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6DCE4"/>
            <w:noWrap/>
            <w:vAlign w:val="center"/>
          </w:tcPr>
          <w:p w14:paraId="58C6EA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2.4</w:t>
            </w:r>
          </w:p>
        </w:tc>
        <w:tc>
          <w:tcPr>
            <w:tcW w:w="18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6DCE4"/>
            <w:vAlign w:val="center"/>
          </w:tcPr>
          <w:p w14:paraId="20A36A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职业病防护设施三同时及验收备案</w:t>
            </w:r>
          </w:p>
        </w:tc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6DCE4"/>
            <w:noWrap/>
            <w:vAlign w:val="center"/>
          </w:tcPr>
          <w:p w14:paraId="18E7A24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6DCE4"/>
            <w:noWrap/>
            <w:vAlign w:val="center"/>
          </w:tcPr>
          <w:p w14:paraId="2DAED3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6DCE4"/>
            <w:noWrap/>
            <w:vAlign w:val="center"/>
          </w:tcPr>
          <w:p w14:paraId="0E64F7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6DCE4"/>
            <w:vAlign w:val="center"/>
          </w:tcPr>
          <w:p w14:paraId="465C11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87000.00 </w:t>
            </w: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6DCE4"/>
            <w:vAlign w:val="center"/>
          </w:tcPr>
          <w:p w14:paraId="0E93FC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8.7000 </w:t>
            </w:r>
          </w:p>
        </w:tc>
        <w:tc>
          <w:tcPr>
            <w:tcW w:w="555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D6DCE4"/>
            <w:vAlign w:val="center"/>
          </w:tcPr>
          <w:p w14:paraId="5DD47F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8A9DD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6DCE4"/>
            <w:noWrap/>
            <w:vAlign w:val="center"/>
          </w:tcPr>
          <w:p w14:paraId="1A2E0E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2.5</w:t>
            </w:r>
          </w:p>
        </w:tc>
        <w:tc>
          <w:tcPr>
            <w:tcW w:w="18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6DCE4"/>
            <w:noWrap/>
            <w:vAlign w:val="center"/>
          </w:tcPr>
          <w:p w14:paraId="43EBD6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消防设施三同时及验收备案</w:t>
            </w:r>
          </w:p>
        </w:tc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6DCE4"/>
            <w:noWrap/>
            <w:vAlign w:val="center"/>
          </w:tcPr>
          <w:p w14:paraId="534AEF6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6DCE4"/>
            <w:noWrap/>
            <w:vAlign w:val="center"/>
          </w:tcPr>
          <w:p w14:paraId="19170C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6DCE4"/>
            <w:noWrap/>
            <w:vAlign w:val="center"/>
          </w:tcPr>
          <w:p w14:paraId="56AEE7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6DCE4"/>
            <w:vAlign w:val="center"/>
          </w:tcPr>
          <w:p w14:paraId="19C292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87000.00 </w:t>
            </w: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6DCE4"/>
            <w:vAlign w:val="center"/>
          </w:tcPr>
          <w:p w14:paraId="1E8BE4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8.7000 </w:t>
            </w:r>
          </w:p>
        </w:tc>
        <w:tc>
          <w:tcPr>
            <w:tcW w:w="555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D6DCE4"/>
            <w:vAlign w:val="center"/>
          </w:tcPr>
          <w:p w14:paraId="4841BA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4CB17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6DCE4"/>
            <w:noWrap/>
            <w:vAlign w:val="center"/>
          </w:tcPr>
          <w:p w14:paraId="7AC06D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2.6</w:t>
            </w:r>
          </w:p>
        </w:tc>
        <w:tc>
          <w:tcPr>
            <w:tcW w:w="18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6DCE4"/>
            <w:noWrap/>
            <w:vAlign w:val="center"/>
          </w:tcPr>
          <w:p w14:paraId="75EFCF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环保三同时及验收备案</w:t>
            </w:r>
          </w:p>
        </w:tc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6DCE4"/>
            <w:noWrap/>
            <w:vAlign w:val="center"/>
          </w:tcPr>
          <w:p w14:paraId="2EF14C4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6DCE4"/>
            <w:noWrap/>
            <w:vAlign w:val="center"/>
          </w:tcPr>
          <w:p w14:paraId="4968E9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6DCE4"/>
            <w:noWrap/>
            <w:vAlign w:val="center"/>
          </w:tcPr>
          <w:p w14:paraId="427095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6DCE4"/>
            <w:vAlign w:val="center"/>
          </w:tcPr>
          <w:p w14:paraId="2B38A0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87000.00 </w:t>
            </w: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6DCE4"/>
            <w:vAlign w:val="center"/>
          </w:tcPr>
          <w:p w14:paraId="362A76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8.7000 </w:t>
            </w:r>
          </w:p>
        </w:tc>
        <w:tc>
          <w:tcPr>
            <w:tcW w:w="555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D6DCE4"/>
            <w:vAlign w:val="center"/>
          </w:tcPr>
          <w:p w14:paraId="13BDCD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5799C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6DCE4"/>
            <w:noWrap/>
            <w:vAlign w:val="center"/>
          </w:tcPr>
          <w:p w14:paraId="661839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2.7</w:t>
            </w:r>
          </w:p>
        </w:tc>
        <w:tc>
          <w:tcPr>
            <w:tcW w:w="18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6DCE4"/>
            <w:noWrap/>
            <w:vAlign w:val="center"/>
          </w:tcPr>
          <w:p w14:paraId="46C8DD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水保三同时及验收备案</w:t>
            </w:r>
          </w:p>
        </w:tc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6DCE4"/>
            <w:noWrap/>
            <w:vAlign w:val="center"/>
          </w:tcPr>
          <w:p w14:paraId="52E7028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6DCE4"/>
            <w:noWrap/>
            <w:vAlign w:val="center"/>
          </w:tcPr>
          <w:p w14:paraId="369419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6DCE4"/>
            <w:noWrap/>
            <w:vAlign w:val="center"/>
          </w:tcPr>
          <w:p w14:paraId="53114A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6DCE4"/>
            <w:vAlign w:val="center"/>
          </w:tcPr>
          <w:p w14:paraId="327707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87000.00 </w:t>
            </w: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6DCE4"/>
            <w:vAlign w:val="center"/>
          </w:tcPr>
          <w:p w14:paraId="154C4C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8.7000 </w:t>
            </w:r>
          </w:p>
        </w:tc>
        <w:tc>
          <w:tcPr>
            <w:tcW w:w="555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D6DCE4"/>
            <w:vAlign w:val="center"/>
          </w:tcPr>
          <w:p w14:paraId="526540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5D98E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6DCE4"/>
            <w:noWrap/>
            <w:vAlign w:val="center"/>
          </w:tcPr>
          <w:p w14:paraId="6E2D82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2.8</w:t>
            </w:r>
          </w:p>
        </w:tc>
        <w:tc>
          <w:tcPr>
            <w:tcW w:w="18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6DCE4"/>
            <w:noWrap/>
            <w:vAlign w:val="center"/>
          </w:tcPr>
          <w:p w14:paraId="37B942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节能验收</w:t>
            </w:r>
          </w:p>
        </w:tc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6DCE4"/>
            <w:noWrap/>
            <w:vAlign w:val="center"/>
          </w:tcPr>
          <w:p w14:paraId="77123BA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6DCE4"/>
            <w:noWrap/>
            <w:vAlign w:val="center"/>
          </w:tcPr>
          <w:p w14:paraId="4AD393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6DCE4"/>
            <w:noWrap/>
            <w:vAlign w:val="center"/>
          </w:tcPr>
          <w:p w14:paraId="5474BF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6DCE4"/>
            <w:vAlign w:val="center"/>
          </w:tcPr>
          <w:p w14:paraId="51DB3E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43500.00 </w:t>
            </w: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6DCE4"/>
            <w:vAlign w:val="center"/>
          </w:tcPr>
          <w:p w14:paraId="4EE1DE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4.3500 </w:t>
            </w:r>
          </w:p>
        </w:tc>
        <w:tc>
          <w:tcPr>
            <w:tcW w:w="555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D6DCE4"/>
            <w:vAlign w:val="center"/>
          </w:tcPr>
          <w:p w14:paraId="69A23E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CC1E4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6DCE4"/>
            <w:noWrap/>
            <w:vAlign w:val="center"/>
          </w:tcPr>
          <w:p w14:paraId="402510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2.9</w:t>
            </w:r>
          </w:p>
        </w:tc>
        <w:tc>
          <w:tcPr>
            <w:tcW w:w="18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6DCE4"/>
            <w:noWrap/>
            <w:vAlign w:val="center"/>
          </w:tcPr>
          <w:p w14:paraId="365226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档案验收</w:t>
            </w:r>
          </w:p>
        </w:tc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6DCE4"/>
            <w:noWrap/>
            <w:vAlign w:val="center"/>
          </w:tcPr>
          <w:p w14:paraId="257F3B9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6DCE4"/>
            <w:noWrap/>
            <w:vAlign w:val="center"/>
          </w:tcPr>
          <w:p w14:paraId="448DE6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6DCE4"/>
            <w:noWrap/>
            <w:vAlign w:val="center"/>
          </w:tcPr>
          <w:p w14:paraId="4FE834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6DCE4"/>
            <w:vAlign w:val="center"/>
          </w:tcPr>
          <w:p w14:paraId="59B52F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17400.00 </w:t>
            </w: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6DCE4"/>
            <w:vAlign w:val="center"/>
          </w:tcPr>
          <w:p w14:paraId="137515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1.7400 </w:t>
            </w:r>
          </w:p>
        </w:tc>
        <w:tc>
          <w:tcPr>
            <w:tcW w:w="555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D6DCE4"/>
            <w:vAlign w:val="center"/>
          </w:tcPr>
          <w:p w14:paraId="46F983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032E8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D6DCE4"/>
            <w:noWrap/>
            <w:vAlign w:val="center"/>
          </w:tcPr>
          <w:p w14:paraId="3CBFD6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2.10 </w:t>
            </w:r>
          </w:p>
        </w:tc>
        <w:tc>
          <w:tcPr>
            <w:tcW w:w="1815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D6DCE4"/>
            <w:noWrap/>
            <w:vAlign w:val="center"/>
          </w:tcPr>
          <w:p w14:paraId="75B8D0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安全评价和职业病危害（卫生）评价</w:t>
            </w:r>
          </w:p>
        </w:tc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D6DCE4"/>
            <w:noWrap/>
            <w:vAlign w:val="center"/>
          </w:tcPr>
          <w:p w14:paraId="7A45C9F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D6DCE4"/>
            <w:noWrap/>
            <w:vAlign w:val="center"/>
          </w:tcPr>
          <w:p w14:paraId="70E1BD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D6DCE4"/>
            <w:noWrap/>
            <w:vAlign w:val="center"/>
          </w:tcPr>
          <w:p w14:paraId="0EE939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6DCE4"/>
            <w:vAlign w:val="center"/>
          </w:tcPr>
          <w:p w14:paraId="51C535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87000.00 </w:t>
            </w: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6DCE4"/>
            <w:vAlign w:val="center"/>
          </w:tcPr>
          <w:p w14:paraId="186F28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8.7000 </w:t>
            </w:r>
          </w:p>
        </w:tc>
        <w:tc>
          <w:tcPr>
            <w:tcW w:w="555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D6DCE4"/>
            <w:vAlign w:val="center"/>
          </w:tcPr>
          <w:p w14:paraId="26D9DA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955BC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280A8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815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0A15A4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征地协调费</w:t>
            </w:r>
          </w:p>
        </w:tc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769E789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2D7D63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2468DE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81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4B923DE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44C8754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795C236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 w14:paraId="600EA07A">
      <w:pPr>
        <w:jc w:val="left"/>
        <w:rPr>
          <w:ins w:id="17" w:author="小小春" w:date="2025-01-23T09:17:38Z"/>
          <w:rFonts w:hint="eastAsia" w:ascii="仿宋" w:hAnsi="仿宋" w:eastAsia="仿宋" w:cs="仿宋"/>
          <w:color w:val="auto"/>
          <w:sz w:val="28"/>
          <w:szCs w:val="28"/>
          <w:highlight w:val="none"/>
          <w:shd w:val="clear" w:color="auto" w:fill="auto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2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小小春">
    <w15:presenceInfo w15:providerId="WPS Office" w15:userId="2285423613"/>
  </w15:person>
  <w15:person w15:author="秦艽">
    <w15:presenceInfo w15:providerId="WPS Office" w15:userId="2564501020"/>
  </w15:person>
  <w15:person w15:author="汤勇">
    <w15:presenceInfo w15:providerId="WPS Office" w15:userId="262182759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4NmMzMTg1OWM1OGY5ZjdiNDcxYTc3NTE1Zjc2NTkifQ=="/>
  </w:docVars>
  <w:rsids>
    <w:rsidRoot w:val="0501056E"/>
    <w:rsid w:val="009C1E1D"/>
    <w:rsid w:val="018D743C"/>
    <w:rsid w:val="02201D8C"/>
    <w:rsid w:val="028E4313"/>
    <w:rsid w:val="02FF719F"/>
    <w:rsid w:val="04D2279E"/>
    <w:rsid w:val="0501056E"/>
    <w:rsid w:val="065F1483"/>
    <w:rsid w:val="067A4160"/>
    <w:rsid w:val="06F22242"/>
    <w:rsid w:val="0B9A394E"/>
    <w:rsid w:val="11621F68"/>
    <w:rsid w:val="11F0177A"/>
    <w:rsid w:val="11F756FE"/>
    <w:rsid w:val="13D4198A"/>
    <w:rsid w:val="143B211D"/>
    <w:rsid w:val="161A6DC6"/>
    <w:rsid w:val="166474C9"/>
    <w:rsid w:val="16A120E8"/>
    <w:rsid w:val="175C1076"/>
    <w:rsid w:val="18AD6931"/>
    <w:rsid w:val="18E27BC9"/>
    <w:rsid w:val="1B7B1AEB"/>
    <w:rsid w:val="1EA645EE"/>
    <w:rsid w:val="1F2B6756"/>
    <w:rsid w:val="226365B3"/>
    <w:rsid w:val="23BE33A6"/>
    <w:rsid w:val="24FE151A"/>
    <w:rsid w:val="26FD5492"/>
    <w:rsid w:val="270F5DA7"/>
    <w:rsid w:val="294126A6"/>
    <w:rsid w:val="29FF65A7"/>
    <w:rsid w:val="2A3873C3"/>
    <w:rsid w:val="2A851C0A"/>
    <w:rsid w:val="2F344526"/>
    <w:rsid w:val="2F752957"/>
    <w:rsid w:val="2F816AC1"/>
    <w:rsid w:val="33AF3FA2"/>
    <w:rsid w:val="340B4DD8"/>
    <w:rsid w:val="357263F6"/>
    <w:rsid w:val="35B03D75"/>
    <w:rsid w:val="38F3531F"/>
    <w:rsid w:val="3B1D063B"/>
    <w:rsid w:val="3BEA4892"/>
    <w:rsid w:val="3C7B70F8"/>
    <w:rsid w:val="3CB92705"/>
    <w:rsid w:val="414D59F2"/>
    <w:rsid w:val="448A2B39"/>
    <w:rsid w:val="456D709F"/>
    <w:rsid w:val="457C4AF8"/>
    <w:rsid w:val="45B44292"/>
    <w:rsid w:val="47447CF3"/>
    <w:rsid w:val="48030BB8"/>
    <w:rsid w:val="484C6A03"/>
    <w:rsid w:val="4A8634AA"/>
    <w:rsid w:val="4D0A64C1"/>
    <w:rsid w:val="4D3A32CE"/>
    <w:rsid w:val="4E1D4043"/>
    <w:rsid w:val="4F2D65F5"/>
    <w:rsid w:val="512F36A4"/>
    <w:rsid w:val="529E6A79"/>
    <w:rsid w:val="533F7624"/>
    <w:rsid w:val="544B4348"/>
    <w:rsid w:val="545340DE"/>
    <w:rsid w:val="55780E38"/>
    <w:rsid w:val="576C4E62"/>
    <w:rsid w:val="57984926"/>
    <w:rsid w:val="582B5355"/>
    <w:rsid w:val="588B0E82"/>
    <w:rsid w:val="5967062C"/>
    <w:rsid w:val="5A742D9A"/>
    <w:rsid w:val="5AB3646E"/>
    <w:rsid w:val="5B164CA0"/>
    <w:rsid w:val="5C6432A1"/>
    <w:rsid w:val="5C6470A5"/>
    <w:rsid w:val="5D121B72"/>
    <w:rsid w:val="5DB00FEE"/>
    <w:rsid w:val="5E824FF7"/>
    <w:rsid w:val="5EE21D6B"/>
    <w:rsid w:val="60777171"/>
    <w:rsid w:val="610851E4"/>
    <w:rsid w:val="6112486A"/>
    <w:rsid w:val="6432136A"/>
    <w:rsid w:val="680C3CC8"/>
    <w:rsid w:val="6958090C"/>
    <w:rsid w:val="6A393DD5"/>
    <w:rsid w:val="6B9D77A7"/>
    <w:rsid w:val="6C1B3065"/>
    <w:rsid w:val="6C290E3E"/>
    <w:rsid w:val="6D6D06FE"/>
    <w:rsid w:val="70847ACC"/>
    <w:rsid w:val="7104581E"/>
    <w:rsid w:val="71370BD8"/>
    <w:rsid w:val="72940874"/>
    <w:rsid w:val="72CB7295"/>
    <w:rsid w:val="73F73457"/>
    <w:rsid w:val="76515FA0"/>
    <w:rsid w:val="76BC22EA"/>
    <w:rsid w:val="779F004E"/>
    <w:rsid w:val="77E85563"/>
    <w:rsid w:val="7C503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jc w:val="both"/>
    </w:pPr>
    <w:rPr>
      <w:rFonts w:ascii="Calibri" w:hAnsi="Calibri" w:eastAsia="等线" w:cs="21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autoRedefine/>
    <w:qFormat/>
    <w:uiPriority w:val="9"/>
    <w:pPr>
      <w:keepNext/>
      <w:keepLines/>
      <w:spacing w:beforeLines="50" w:line="360" w:lineRule="auto"/>
      <w:ind w:firstLine="0" w:firstLineChars="0"/>
      <w:jc w:val="center"/>
      <w:outlineLvl w:val="0"/>
    </w:pPr>
    <w:rPr>
      <w:rFonts w:ascii="Cambria" w:hAnsi="Cambria" w:eastAsia="黑体" w:cs="Times New Roman"/>
      <w:bCs/>
      <w:sz w:val="36"/>
      <w:szCs w:val="28"/>
    </w:rPr>
  </w:style>
  <w:style w:type="paragraph" w:styleId="3">
    <w:name w:val="heading 2"/>
    <w:basedOn w:val="1"/>
    <w:next w:val="1"/>
    <w:autoRedefine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000000"/>
      <w:sz w:val="26"/>
      <w:szCs w:val="26"/>
    </w:rPr>
  </w:style>
  <w:style w:type="character" w:default="1" w:styleId="12">
    <w:name w:val="Default Paragraph Font"/>
    <w:autoRedefine/>
    <w:semiHidden/>
    <w:qFormat/>
    <w:uiPriority w:val="0"/>
  </w:style>
  <w:style w:type="table" w:default="1" w:styleId="10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autoRedefine/>
    <w:unhideWhenUsed/>
    <w:qFormat/>
    <w:uiPriority w:val="99"/>
    <w:pPr>
      <w:ind w:left="720"/>
    </w:p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Body Text Indent"/>
    <w:basedOn w:val="1"/>
    <w:next w:val="1"/>
    <w:qFormat/>
    <w:uiPriority w:val="0"/>
    <w:pPr>
      <w:spacing w:after="120"/>
      <w:ind w:left="420" w:leftChars="200"/>
    </w:pPr>
    <w:rPr>
      <w:sz w:val="20"/>
      <w:lang w:val="zh-CN"/>
    </w:rPr>
  </w:style>
  <w:style w:type="paragraph" w:styleId="7">
    <w:name w:val="toc 1"/>
    <w:basedOn w:val="1"/>
    <w:next w:val="1"/>
    <w:autoRedefine/>
    <w:qFormat/>
    <w:uiPriority w:val="39"/>
    <w:pPr>
      <w:spacing w:before="120" w:after="120"/>
    </w:pPr>
    <w:rPr>
      <w:rFonts w:cs="Calibri"/>
      <w:b/>
      <w:bCs/>
      <w:caps/>
      <w:sz w:val="20"/>
      <w:szCs w:val="20"/>
    </w:rPr>
  </w:style>
  <w:style w:type="paragraph" w:styleId="8">
    <w:name w:val="toc 2"/>
    <w:basedOn w:val="1"/>
    <w:next w:val="1"/>
    <w:autoRedefine/>
    <w:qFormat/>
    <w:uiPriority w:val="0"/>
    <w:pPr>
      <w:spacing w:line="454" w:lineRule="exact"/>
      <w:ind w:firstLine="0" w:firstLineChars="0"/>
      <w:jc w:val="left"/>
    </w:pPr>
    <w:rPr>
      <w:rFonts w:ascii="Times New Roman" w:hAnsi="Times New Roman" w:eastAsia="仿宋"/>
      <w:b/>
      <w:sz w:val="24"/>
      <w:szCs w:val="22"/>
    </w:rPr>
  </w:style>
  <w:style w:type="paragraph" w:styleId="9">
    <w:name w:val="Body Text First Indent 2"/>
    <w:basedOn w:val="6"/>
    <w:next w:val="1"/>
    <w:qFormat/>
    <w:uiPriority w:val="0"/>
    <w:pPr>
      <w:ind w:firstLine="420"/>
    </w:pPr>
    <w:rPr>
      <w:rFonts w:ascii="Times New Roman" w:hAnsi="Times New Roman"/>
      <w:kern w:val="2"/>
      <w:sz w:val="21"/>
      <w:szCs w:val="24"/>
    </w:rPr>
  </w:style>
  <w:style w:type="table" w:styleId="11">
    <w:name w:val="Table Grid"/>
    <w:basedOn w:val="10"/>
    <w:autoRedefine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13">
    <w:name w:val="Hyperlink"/>
    <w:basedOn w:val="12"/>
    <w:qFormat/>
    <w:uiPriority w:val="0"/>
    <w:rPr>
      <w:color w:val="0000FF"/>
      <w:u w:val="single"/>
    </w:rPr>
  </w:style>
  <w:style w:type="table" w:customStyle="1" w:styleId="14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5">
    <w:name w:val="Table Text"/>
    <w:basedOn w:val="1"/>
    <w:autoRedefine/>
    <w:semiHidden/>
    <w:qFormat/>
    <w:uiPriority w:val="0"/>
    <w:rPr>
      <w:rFonts w:ascii="等线" w:hAnsi="等线" w:eastAsia="等线" w:cs="等线"/>
      <w:sz w:val="20"/>
      <w:szCs w:val="20"/>
      <w:lang w:val="en-US" w:eastAsia="en-US" w:bidi="ar-SA"/>
    </w:rPr>
  </w:style>
  <w:style w:type="character" w:customStyle="1" w:styleId="16">
    <w:name w:val="font41"/>
    <w:basedOn w:val="12"/>
    <w:uiPriority w:val="0"/>
    <w:rPr>
      <w:rFonts w:hint="eastAsia" w:ascii="宋体" w:hAnsi="宋体" w:eastAsia="宋体" w:cs="宋体"/>
      <w:b/>
      <w:bCs/>
      <w:color w:val="000000"/>
      <w:sz w:val="28"/>
      <w:szCs w:val="28"/>
      <w:u w:val="none"/>
    </w:rPr>
  </w:style>
  <w:style w:type="character" w:customStyle="1" w:styleId="17">
    <w:name w:val="font131"/>
    <w:basedOn w:val="12"/>
    <w:qFormat/>
    <w:uiPriority w:val="0"/>
    <w:rPr>
      <w:rFonts w:hint="default" w:ascii="Times New Roman" w:hAnsi="Times New Roman" w:cs="Times New Roman"/>
      <w:b/>
      <w:bCs/>
      <w:color w:val="000000"/>
      <w:sz w:val="28"/>
      <w:szCs w:val="28"/>
      <w:u w:val="none"/>
    </w:rPr>
  </w:style>
  <w:style w:type="character" w:customStyle="1" w:styleId="18">
    <w:name w:val="font31"/>
    <w:basedOn w:val="12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9">
    <w:name w:val="font101"/>
    <w:basedOn w:val="12"/>
    <w:qFormat/>
    <w:uiPriority w:val="0"/>
    <w:rPr>
      <w:rFonts w:hint="eastAsia" w:ascii="宋体" w:hAnsi="宋体" w:eastAsia="宋体" w:cs="宋体"/>
      <w:b/>
      <w:bCs/>
      <w:color w:val="000000"/>
      <w:sz w:val="20"/>
      <w:szCs w:val="20"/>
      <w:u w:val="none"/>
    </w:rPr>
  </w:style>
  <w:style w:type="character" w:customStyle="1" w:styleId="20">
    <w:name w:val="font91"/>
    <w:basedOn w:val="12"/>
    <w:uiPriority w:val="0"/>
    <w:rPr>
      <w:rFonts w:hint="eastAsia" w:ascii="宋体" w:hAnsi="宋体" w:eastAsia="宋体" w:cs="宋体"/>
      <w:b/>
      <w:bCs/>
      <w:color w:val="000000"/>
      <w:sz w:val="22"/>
      <w:szCs w:val="22"/>
      <w:u w:val="none"/>
    </w:rPr>
  </w:style>
  <w:style w:type="character" w:customStyle="1" w:styleId="21">
    <w:name w:val="font71"/>
    <w:basedOn w:val="12"/>
    <w:uiPriority w:val="0"/>
    <w:rPr>
      <w:rFonts w:hint="eastAsia" w:ascii="宋体" w:hAnsi="宋体" w:eastAsia="宋体" w:cs="宋体"/>
      <w:b/>
      <w:bCs/>
      <w:color w:val="000000"/>
      <w:sz w:val="24"/>
      <w:szCs w:val="24"/>
      <w:u w:val="none"/>
    </w:rPr>
  </w:style>
  <w:style w:type="character" w:customStyle="1" w:styleId="22">
    <w:name w:val="font51"/>
    <w:basedOn w:val="12"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23">
    <w:name w:val="font61"/>
    <w:basedOn w:val="12"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24">
    <w:name w:val="font21"/>
    <w:basedOn w:val="12"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microsoft.com/office/2011/relationships/people" Target="people.xml"/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56</Pages>
  <Words>326</Words>
  <Characters>335</Characters>
  <Lines>0</Lines>
  <Paragraphs>0</Paragraphs>
  <TotalTime>6</TotalTime>
  <ScaleCrop>false</ScaleCrop>
  <LinksUpToDate>false</LinksUpToDate>
  <CharactersWithSpaces>384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2023-05-15T06:24:00Z</dcterms:created>
  <dc:creator>漫长的白日梦</dc:creator>
  <cp:lastModifiedBy>朱福荣</cp:lastModifiedBy>
  <cp:lastPrinted>2023-05-29T06:00:00Z</cp:lastPrinted>
  <dcterms:modified xsi:type="dcterms:W3CDTF">2025-06-04T12:53:46Z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6B70C7B26F0D4ADE893EEF92FBC41AF1_11</vt:lpwstr>
  </property>
  <property fmtid="{D5CDD505-2E9C-101B-9397-08002B2CF9AE}" pid="4" name="KSOTemplateDocerSaveRecord">
    <vt:lpwstr>eyJoZGlkIjoiZDQwYmNhMmM3MDNlZDcyYjE4N2Q2MTllNTVkMDI3OWMiLCJ1c2VySWQiOiIxOTUzMjY1In0=</vt:lpwstr>
  </property>
</Properties>
</file>